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728" w:rsidRPr="00367728" w:rsidRDefault="008B62FA" w:rsidP="00006ED2">
      <w:r>
        <w:rPr>
          <w:noProof/>
        </w:rPr>
        <w:drawing>
          <wp:inline distT="0" distB="0" distL="0" distR="0">
            <wp:extent cx="1886213" cy="762106"/>
            <wp:effectExtent l="0" t="0" r="0" b="0"/>
            <wp:docPr id="86" name="圖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514B39B.tmp"/>
                    <pic:cNvPicPr/>
                  </pic:nvPicPr>
                  <pic:blipFill>
                    <a:blip r:embed="rId7">
                      <a:extLst>
                        <a:ext uri="{28A0092B-C50C-407E-A947-70E740481C1C}">
                          <a14:useLocalDpi xmlns:a14="http://schemas.microsoft.com/office/drawing/2010/main" val="0"/>
                        </a:ext>
                      </a:extLst>
                    </a:blip>
                    <a:stretch>
                      <a:fillRect/>
                    </a:stretch>
                  </pic:blipFill>
                  <pic:spPr>
                    <a:xfrm>
                      <a:off x="0" y="0"/>
                      <a:ext cx="1886213" cy="762106"/>
                    </a:xfrm>
                    <a:prstGeom prst="rect">
                      <a:avLst/>
                    </a:prstGeom>
                  </pic:spPr>
                </pic:pic>
              </a:graphicData>
            </a:graphic>
          </wp:inline>
        </w:drawing>
      </w:r>
    </w:p>
    <w:p w:rsidR="008B62FA" w:rsidRDefault="008B62FA" w:rsidP="00AE0033">
      <w:pPr>
        <w:pStyle w:val="1"/>
        <w:spacing w:before="0" w:after="300"/>
      </w:pPr>
    </w:p>
    <w:p w:rsidR="008B62FA" w:rsidRPr="008B62FA" w:rsidRDefault="008B62FA" w:rsidP="008B62FA">
      <w:pPr>
        <w:pStyle w:val="1"/>
        <w:rPr>
          <w:rFonts w:ascii="新細明體" w:eastAsia="新細明體" w:hAnsi="新細明體" w:cs="新細明體"/>
          <w:color w:val="00326E"/>
          <w:kern w:val="36"/>
          <w:sz w:val="36"/>
          <w:szCs w:val="36"/>
        </w:rPr>
      </w:pPr>
      <w:r>
        <w:tab/>
      </w:r>
      <w:r w:rsidRPr="008B62FA">
        <w:rPr>
          <w:rFonts w:ascii="新細明體" w:eastAsia="新細明體" w:hAnsi="新細明體" w:cs="新細明體"/>
          <w:color w:val="00326E"/>
          <w:kern w:val="36"/>
          <w:sz w:val="36"/>
          <w:szCs w:val="36"/>
        </w:rPr>
        <w:t>輔英科大護理系為白衣天使加冠 高就業率受醫界青睞點亮職涯光芒</w:t>
      </w:r>
    </w:p>
    <w:p w:rsidR="008B62FA" w:rsidRPr="008B62FA" w:rsidRDefault="008B62FA" w:rsidP="008B62FA">
      <w:pPr>
        <w:widowControl/>
        <w:rPr>
          <w:rFonts w:ascii="新細明體" w:eastAsia="新細明體" w:hAnsi="新細明體" w:cs="新細明體"/>
          <w:kern w:val="0"/>
          <w:szCs w:val="24"/>
        </w:rPr>
      </w:pPr>
      <w:r w:rsidRPr="008B62FA">
        <w:rPr>
          <w:rFonts w:ascii="新細明體" w:eastAsia="新細明體" w:hAnsi="新細明體" w:cs="新細明體"/>
          <w:kern w:val="0"/>
          <w:szCs w:val="24"/>
        </w:rPr>
        <w:t>今傳媒2025-05-07 20:44</w:t>
      </w:r>
      <w:bookmarkStart w:id="0" w:name="_GoBack"/>
      <w:bookmarkEnd w:id="0"/>
    </w:p>
    <w:p w:rsidR="008B62FA" w:rsidRPr="008B62FA" w:rsidRDefault="008B62FA" w:rsidP="008B62FA">
      <w:pPr>
        <w:widowControl/>
        <w:jc w:val="center"/>
        <w:rPr>
          <w:ins w:id="1" w:author="Unknown"/>
          <w:rFonts w:ascii="新細明體" w:eastAsia="新細明體" w:hAnsi="新細明體" w:cs="新細明體"/>
          <w:kern w:val="0"/>
          <w:szCs w:val="24"/>
        </w:rPr>
      </w:pPr>
      <w:ins w:id="2" w:author="Unknown">
        <w:r w:rsidRPr="008B62FA">
          <w:rPr>
            <w:rFonts w:ascii="新細明體" w:eastAsia="新細明體" w:hAnsi="新細明體" w:cs="新細明體"/>
            <w:kern w:val="0"/>
            <w:szCs w:val="24"/>
          </w:rPr>
          <w:t>飾</w:t>
        </w:r>
      </w:ins>
    </w:p>
    <w:p w:rsidR="008B62FA" w:rsidRPr="008B62FA" w:rsidRDefault="008B62FA" w:rsidP="008B62FA">
      <w:pPr>
        <w:widowControl/>
        <w:spacing w:after="100" w:afterAutospacing="1"/>
        <w:rPr>
          <w:rFonts w:ascii="新細明體" w:eastAsia="新細明體" w:hAnsi="新細明體" w:cs="新細明體"/>
          <w:kern w:val="0"/>
          <w:szCs w:val="24"/>
        </w:rPr>
      </w:pPr>
      <w:r w:rsidRPr="008B62FA">
        <w:rPr>
          <w:rFonts w:ascii="新細明體" w:eastAsia="新細明體" w:hAnsi="新細明體" w:cs="新細明體"/>
          <w:noProof/>
          <w:kern w:val="0"/>
          <w:szCs w:val="24"/>
        </w:rPr>
        <w:drawing>
          <wp:inline distT="0" distB="0" distL="0" distR="0" wp14:anchorId="6FD46327" wp14:editId="3BF895F9">
            <wp:extent cx="5130800" cy="3848100"/>
            <wp:effectExtent l="0" t="0" r="0" b="0"/>
            <wp:docPr id="87" name="圖片 87" descr="https://focusnews.com.tw/wp-content/uploads/2025/05/S__358827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ocusnews.com.tw/wp-content/uploads/2025/05/S__3588274-800x6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0800" cy="3848100"/>
                    </a:xfrm>
                    <a:prstGeom prst="rect">
                      <a:avLst/>
                    </a:prstGeom>
                    <a:noFill/>
                    <a:ln>
                      <a:noFill/>
                    </a:ln>
                  </pic:spPr>
                </pic:pic>
              </a:graphicData>
            </a:graphic>
          </wp:inline>
        </w:drawing>
      </w:r>
    </w:p>
    <w:p w:rsidR="008B62FA" w:rsidRPr="008B62FA" w:rsidRDefault="008B62FA" w:rsidP="008B62FA">
      <w:pPr>
        <w:widowControl/>
        <w:spacing w:after="100" w:afterAutospacing="1"/>
        <w:rPr>
          <w:rFonts w:ascii="新細明體" w:eastAsia="新細明體" w:hAnsi="新細明體" w:cs="新細明體"/>
          <w:kern w:val="0"/>
          <w:szCs w:val="24"/>
        </w:rPr>
      </w:pPr>
      <w:r w:rsidRPr="008B62FA">
        <w:rPr>
          <w:rFonts w:ascii="新細明體" w:eastAsia="新細明體" w:hAnsi="新細明體" w:cs="新細明體"/>
          <w:kern w:val="0"/>
          <w:szCs w:val="24"/>
        </w:rPr>
        <w:t>【今傳媒/記者李祖東報導】</w:t>
      </w:r>
      <w:r w:rsidRPr="008B62FA">
        <w:rPr>
          <w:rFonts w:ascii="新細明體" w:eastAsia="新細明體" w:hAnsi="新細明體" w:cs="新細明體"/>
          <w:kern w:val="0"/>
          <w:szCs w:val="24"/>
        </w:rPr>
        <w:br/>
        <w:t>輔英科大五月七日舉辦護理加冠暨導光典禮，四百六十三名準白衣天使參加，除五專二年級、四技一年級生，還有學士後護理學生參與。林惠賢校長表示，外界普遍認為護理師是「風險高、工時長、壓力大」的行業，今天看到那麼多</w:t>
      </w:r>
      <w:r w:rsidRPr="008B62FA">
        <w:rPr>
          <w:rFonts w:ascii="新細明體" w:eastAsia="新細明體" w:hAnsi="新細明體" w:cs="新細明體"/>
          <w:kern w:val="0"/>
          <w:szCs w:val="24"/>
        </w:rPr>
        <w:lastRenderedPageBreak/>
        <w:t>的莘莘學子仍願意本著熱忱加入護理行業，令人感佩與驕傲。該校今年統計一一二學年度護理學院畢業生升學就業率高達百分之九十七，盼政府攜手醫護界積極改善護理執業環境及提高薪資福利，尊重並善待護理人員。</w:t>
      </w:r>
    </w:p>
    <w:p w:rsidR="008B62FA" w:rsidRPr="008B62FA" w:rsidRDefault="008B62FA" w:rsidP="008B62FA">
      <w:pPr>
        <w:widowControl/>
        <w:spacing w:after="100" w:afterAutospacing="1"/>
        <w:rPr>
          <w:rFonts w:ascii="新細明體" w:eastAsia="新細明體" w:hAnsi="新細明體" w:cs="新細明體"/>
          <w:kern w:val="0"/>
          <w:szCs w:val="24"/>
        </w:rPr>
      </w:pPr>
      <w:r w:rsidRPr="008B62FA">
        <w:rPr>
          <w:rFonts w:ascii="新細明體" w:eastAsia="新細明體" w:hAnsi="新細明體" w:cs="新細明體"/>
          <w:kern w:val="0"/>
          <w:szCs w:val="24"/>
        </w:rPr>
        <w:t>輔英科大七日上午於體育館舉行護理加冠暨導光典禮，四百六十三位男、女準白衣天使參加加冠、佩背帶及導光儀式。護理學院林佑樺院長偕護理系張怡娟主任等人，歡迎校友企業海富國際漁業集團徐麗月董事長、高雄市立民生醫院護理部孫鳳卿主任、安南醫院護理部陸乃甄主任、寶建醫院護理部陳盈穎主任、衛福部台南醫院護理部蘇睿寧主任、屏東榮總護理部劉秋玉副主任、臺中榮民總醫院嘉義分院護理部李金霞督導等來賓出席觀禮。輔英附設醫院護理部施寶芬主任、護理部鄭慧如副主任受邀上台與學校護理師長一起為學生加冠、佩背帶。</w:t>
      </w:r>
    </w:p>
    <w:p w:rsidR="008B62FA" w:rsidRPr="008B62FA" w:rsidRDefault="008B62FA" w:rsidP="008B62FA">
      <w:pPr>
        <w:widowControl/>
        <w:spacing w:after="100" w:afterAutospacing="1"/>
        <w:rPr>
          <w:rFonts w:ascii="新細明體" w:eastAsia="新細明體" w:hAnsi="新細明體" w:cs="新細明體"/>
          <w:kern w:val="0"/>
          <w:szCs w:val="24"/>
        </w:rPr>
      </w:pPr>
      <w:r w:rsidRPr="008B62FA">
        <w:rPr>
          <w:rFonts w:ascii="新細明體" w:eastAsia="新細明體" w:hAnsi="新細明體" w:cs="新細明體"/>
          <w:noProof/>
          <w:kern w:val="0"/>
          <w:szCs w:val="24"/>
        </w:rPr>
        <w:drawing>
          <wp:inline distT="0" distB="0" distL="0" distR="0" wp14:anchorId="41ECBC6A" wp14:editId="1D08DA10">
            <wp:extent cx="5143500" cy="3058976"/>
            <wp:effectExtent l="0" t="0" r="0" b="8255"/>
            <wp:docPr id="88" name="圖片 88" descr="https://focusnews.com.tw/wp-content/uploads/2025/05/S__3588271-800x4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ocusnews.com.tw/wp-content/uploads/2025/05/S__3588271-800x47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6411" cy="3072602"/>
                    </a:xfrm>
                    <a:prstGeom prst="rect">
                      <a:avLst/>
                    </a:prstGeom>
                    <a:noFill/>
                    <a:ln>
                      <a:noFill/>
                    </a:ln>
                  </pic:spPr>
                </pic:pic>
              </a:graphicData>
            </a:graphic>
          </wp:inline>
        </w:drawing>
      </w:r>
    </w:p>
    <w:p w:rsidR="008B62FA" w:rsidRPr="008B62FA" w:rsidRDefault="008B62FA" w:rsidP="008B62FA">
      <w:pPr>
        <w:widowControl/>
        <w:spacing w:after="100" w:afterAutospacing="1"/>
        <w:rPr>
          <w:rFonts w:ascii="新細明體" w:eastAsia="新細明體" w:hAnsi="新細明體" w:cs="新細明體"/>
          <w:kern w:val="0"/>
          <w:szCs w:val="24"/>
        </w:rPr>
      </w:pPr>
      <w:r w:rsidRPr="008B62FA">
        <w:rPr>
          <w:rFonts w:ascii="新細明體" w:eastAsia="新細明體" w:hAnsi="新細明體" w:cs="新細明體"/>
          <w:kern w:val="0"/>
          <w:szCs w:val="24"/>
        </w:rPr>
        <w:t>林惠賢校長致詞表示，近來世界網路大學排名、《遠見雜誌》、《Cheers雜誌》針對醫院最愛大學生、學術成就進步、國際化等各項指標評比，輔英都名列前茅，這是全體教職員工生及校友共同努力的成果，也是身為輔英人的驕傲。</w:t>
      </w:r>
    </w:p>
    <w:p w:rsidR="008B62FA" w:rsidRPr="008B62FA" w:rsidRDefault="008B62FA" w:rsidP="008B62FA">
      <w:pPr>
        <w:widowControl/>
        <w:spacing w:after="100" w:afterAutospacing="1"/>
        <w:rPr>
          <w:rFonts w:ascii="新細明體" w:eastAsia="新細明體" w:hAnsi="新細明體" w:cs="新細明體"/>
          <w:kern w:val="0"/>
          <w:szCs w:val="24"/>
        </w:rPr>
      </w:pPr>
      <w:r w:rsidRPr="008B62FA">
        <w:rPr>
          <w:rFonts w:ascii="新細明體" w:eastAsia="新細明體" w:hAnsi="新細明體" w:cs="新細明體"/>
          <w:kern w:val="0"/>
          <w:szCs w:val="24"/>
        </w:rPr>
        <w:t>林惠賢指出，見到媒體報導護理師薪資比餐飲服務業還低，令她心裡淌血，護理學生個個都是輔英的寶貝，學校耗費龐大的軟硬體資源，授予專業知識與實習訓練，值得醫療院所拿出更好的待遇和福利回饋。很高興賴總統提出健康台灣政策，推動三班護病比入法，優先投資護理人力整備，透過人力培育、正向職場與薪資改善，改變護理勞動環境、友善護理職場。</w:t>
      </w:r>
    </w:p>
    <w:p w:rsidR="008B62FA" w:rsidRPr="008B62FA" w:rsidRDefault="008B62FA" w:rsidP="008B62FA">
      <w:pPr>
        <w:widowControl/>
        <w:spacing w:after="100" w:afterAutospacing="1"/>
        <w:rPr>
          <w:rFonts w:ascii="新細明體" w:eastAsia="新細明體" w:hAnsi="新細明體" w:cs="新細明體"/>
          <w:kern w:val="0"/>
          <w:szCs w:val="24"/>
        </w:rPr>
      </w:pPr>
      <w:r w:rsidRPr="008B62FA">
        <w:rPr>
          <w:rFonts w:ascii="新細明體" w:eastAsia="新細明體" w:hAnsi="新細明體" w:cs="新細明體"/>
          <w:kern w:val="0"/>
          <w:szCs w:val="24"/>
        </w:rPr>
        <w:lastRenderedPageBreak/>
        <w:t>「隧道絕對有盡頭、共同迎接那道光的到來！」林校長說，前不久學校剛舉辦校園徵才嘉年華，至少有三家醫療院所開出百萬年薪徵才，很高興社會看見輔英寶貝們的價值，也看重輔英的超高就業穩定率與專業素質，希望正面循環從此而起，歡迎更多醫療院所加入「百萬俱樂部」，吸引人才源源不斷投入，壯闊大醫療健康產業。</w:t>
      </w:r>
    </w:p>
    <w:p w:rsidR="008B62FA" w:rsidRPr="008B62FA" w:rsidRDefault="008B62FA" w:rsidP="008B62FA">
      <w:pPr>
        <w:widowControl/>
        <w:spacing w:after="100" w:afterAutospacing="1"/>
        <w:rPr>
          <w:rFonts w:ascii="新細明體" w:eastAsia="新細明體" w:hAnsi="新細明體" w:cs="新細明體"/>
          <w:kern w:val="0"/>
          <w:szCs w:val="24"/>
        </w:rPr>
      </w:pPr>
      <w:r w:rsidRPr="008B62FA">
        <w:rPr>
          <w:rFonts w:ascii="新細明體" w:eastAsia="新細明體" w:hAnsi="新細明體" w:cs="新細明體"/>
          <w:kern w:val="0"/>
          <w:szCs w:val="24"/>
        </w:rPr>
        <w:t>林佑樺院長表示，護理是神聖的志業，勗勉同學秉持初心 ，效法南丁格爾精神，把握實習機會充實自己，機會是留給準備好的人。</w:t>
      </w:r>
    </w:p>
    <w:p w:rsidR="008B62FA" w:rsidRPr="008B62FA" w:rsidRDefault="008B62FA" w:rsidP="008B62FA">
      <w:pPr>
        <w:widowControl/>
        <w:spacing w:after="100" w:afterAutospacing="1"/>
        <w:rPr>
          <w:rFonts w:ascii="新細明體" w:eastAsia="新細明體" w:hAnsi="新細明體" w:cs="新細明體"/>
          <w:kern w:val="0"/>
          <w:szCs w:val="24"/>
        </w:rPr>
      </w:pPr>
      <w:r w:rsidRPr="008B62FA">
        <w:rPr>
          <w:rFonts w:ascii="新細明體" w:eastAsia="新細明體" w:hAnsi="新細明體" w:cs="新細明體"/>
          <w:kern w:val="0"/>
          <w:szCs w:val="24"/>
        </w:rPr>
        <w:t>張怡娟說，今年特地安排宣誓代表家長及優良實習護生家長坐在第一排，近距離親睹子女加冠受獎，也邀請同樣為護理師的三位家長代表替自己就讀五專二年級的女兒加冠，同時邀請一一0年榮獲台灣傑出護理人員服務奉獻獎的校友、奇美醫院吳佩純專科護理師分享從業歷程，勉勵學弟妹莫忘初心，勇敢走出自己的一條路。</w:t>
      </w:r>
    </w:p>
    <w:p w:rsidR="003F2D3E" w:rsidRPr="008B62FA" w:rsidRDefault="003F2D3E" w:rsidP="008B62FA">
      <w:pPr>
        <w:tabs>
          <w:tab w:val="left" w:pos="2925"/>
        </w:tabs>
      </w:pPr>
    </w:p>
    <w:sectPr w:rsidR="003F2D3E" w:rsidRPr="008B62FA">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B9D" w:rsidRDefault="00A40B9D" w:rsidP="006740BD">
      <w:r>
        <w:separator/>
      </w:r>
    </w:p>
  </w:endnote>
  <w:endnote w:type="continuationSeparator" w:id="0">
    <w:p w:rsidR="00A40B9D" w:rsidRDefault="00A40B9D" w:rsidP="0067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B9D" w:rsidRDefault="00A40B9D" w:rsidP="006740BD">
      <w:r>
        <w:separator/>
      </w:r>
    </w:p>
  </w:footnote>
  <w:footnote w:type="continuationSeparator" w:id="0">
    <w:p w:rsidR="00A40B9D" w:rsidRDefault="00A40B9D" w:rsidP="006740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80"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34737"/>
    <w:multiLevelType w:val="multilevel"/>
    <w:tmpl w:val="AED6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E7559C"/>
    <w:multiLevelType w:val="multilevel"/>
    <w:tmpl w:val="FBB2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737E75"/>
    <w:multiLevelType w:val="multilevel"/>
    <w:tmpl w:val="247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4"/>
  </w:num>
  <w:num w:numId="2">
    <w:abstractNumId w:val="12"/>
  </w:num>
  <w:num w:numId="3">
    <w:abstractNumId w:val="5"/>
  </w:num>
  <w:num w:numId="4">
    <w:abstractNumId w:val="9"/>
  </w:num>
  <w:num w:numId="5">
    <w:abstractNumId w:val="7"/>
  </w:num>
  <w:num w:numId="6">
    <w:abstractNumId w:val="3"/>
  </w:num>
  <w:num w:numId="7">
    <w:abstractNumId w:val="2"/>
  </w:num>
  <w:num w:numId="8">
    <w:abstractNumId w:val="13"/>
  </w:num>
  <w:num w:numId="9">
    <w:abstractNumId w:val="0"/>
  </w:num>
  <w:num w:numId="10">
    <w:abstractNumId w:val="6"/>
  </w:num>
  <w:num w:numId="11">
    <w:abstractNumId w:val="10"/>
  </w:num>
  <w:num w:numId="12">
    <w:abstractNumId w:val="11"/>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04814"/>
    <w:rsid w:val="00006ED2"/>
    <w:rsid w:val="0001006E"/>
    <w:rsid w:val="000130CA"/>
    <w:rsid w:val="00024F18"/>
    <w:rsid w:val="00061798"/>
    <w:rsid w:val="000728F2"/>
    <w:rsid w:val="000767F7"/>
    <w:rsid w:val="000876AF"/>
    <w:rsid w:val="00096573"/>
    <w:rsid w:val="000B1861"/>
    <w:rsid w:val="000C2E37"/>
    <w:rsid w:val="000C5A0B"/>
    <w:rsid w:val="000C6289"/>
    <w:rsid w:val="000D3BF6"/>
    <w:rsid w:val="000E0DB9"/>
    <w:rsid w:val="000E42B8"/>
    <w:rsid w:val="000E5BC7"/>
    <w:rsid w:val="000F452E"/>
    <w:rsid w:val="00123AD6"/>
    <w:rsid w:val="001331F8"/>
    <w:rsid w:val="00135399"/>
    <w:rsid w:val="0015192C"/>
    <w:rsid w:val="00152DB0"/>
    <w:rsid w:val="00163963"/>
    <w:rsid w:val="00167E0C"/>
    <w:rsid w:val="00175C37"/>
    <w:rsid w:val="001938E6"/>
    <w:rsid w:val="001E7EA1"/>
    <w:rsid w:val="001F351A"/>
    <w:rsid w:val="001F71BC"/>
    <w:rsid w:val="00223151"/>
    <w:rsid w:val="00237F18"/>
    <w:rsid w:val="0026050E"/>
    <w:rsid w:val="00265732"/>
    <w:rsid w:val="00282B92"/>
    <w:rsid w:val="00286352"/>
    <w:rsid w:val="002939AD"/>
    <w:rsid w:val="002A73EC"/>
    <w:rsid w:val="002C0584"/>
    <w:rsid w:val="002E56A3"/>
    <w:rsid w:val="002F3959"/>
    <w:rsid w:val="002F5A04"/>
    <w:rsid w:val="00310153"/>
    <w:rsid w:val="0031148C"/>
    <w:rsid w:val="00311695"/>
    <w:rsid w:val="003223EE"/>
    <w:rsid w:val="00325AE6"/>
    <w:rsid w:val="003313CB"/>
    <w:rsid w:val="003334F2"/>
    <w:rsid w:val="003362E9"/>
    <w:rsid w:val="003444C0"/>
    <w:rsid w:val="00367728"/>
    <w:rsid w:val="003A3621"/>
    <w:rsid w:val="003A5054"/>
    <w:rsid w:val="003C399C"/>
    <w:rsid w:val="003D193B"/>
    <w:rsid w:val="003F2D3E"/>
    <w:rsid w:val="003F792E"/>
    <w:rsid w:val="00403F65"/>
    <w:rsid w:val="00432EB7"/>
    <w:rsid w:val="0048589D"/>
    <w:rsid w:val="004A3E14"/>
    <w:rsid w:val="004B161E"/>
    <w:rsid w:val="004B464E"/>
    <w:rsid w:val="004B48E0"/>
    <w:rsid w:val="00521F7D"/>
    <w:rsid w:val="00527D9F"/>
    <w:rsid w:val="00552902"/>
    <w:rsid w:val="00580358"/>
    <w:rsid w:val="005A05F3"/>
    <w:rsid w:val="005A38D2"/>
    <w:rsid w:val="005B23A9"/>
    <w:rsid w:val="005F2DA5"/>
    <w:rsid w:val="0062596B"/>
    <w:rsid w:val="00637C81"/>
    <w:rsid w:val="00640067"/>
    <w:rsid w:val="006443A4"/>
    <w:rsid w:val="00652C04"/>
    <w:rsid w:val="00673DA7"/>
    <w:rsid w:val="006740BD"/>
    <w:rsid w:val="00682636"/>
    <w:rsid w:val="0068501C"/>
    <w:rsid w:val="00687E6A"/>
    <w:rsid w:val="006913F7"/>
    <w:rsid w:val="006C43EB"/>
    <w:rsid w:val="006D1870"/>
    <w:rsid w:val="007103B7"/>
    <w:rsid w:val="00713017"/>
    <w:rsid w:val="0075141C"/>
    <w:rsid w:val="00752C00"/>
    <w:rsid w:val="00753605"/>
    <w:rsid w:val="00775022"/>
    <w:rsid w:val="00783210"/>
    <w:rsid w:val="00791B9D"/>
    <w:rsid w:val="007949C3"/>
    <w:rsid w:val="007B7FAD"/>
    <w:rsid w:val="007C6705"/>
    <w:rsid w:val="007D2256"/>
    <w:rsid w:val="007F0A88"/>
    <w:rsid w:val="00805BA4"/>
    <w:rsid w:val="00813347"/>
    <w:rsid w:val="0081360E"/>
    <w:rsid w:val="00814A26"/>
    <w:rsid w:val="00866D8A"/>
    <w:rsid w:val="00874E8F"/>
    <w:rsid w:val="008A7FBC"/>
    <w:rsid w:val="008B4780"/>
    <w:rsid w:val="008B62FA"/>
    <w:rsid w:val="008C528D"/>
    <w:rsid w:val="008D0110"/>
    <w:rsid w:val="008D1791"/>
    <w:rsid w:val="008F6B54"/>
    <w:rsid w:val="009033FA"/>
    <w:rsid w:val="00913EEA"/>
    <w:rsid w:val="00922F62"/>
    <w:rsid w:val="009341C2"/>
    <w:rsid w:val="009426E1"/>
    <w:rsid w:val="009A2418"/>
    <w:rsid w:val="009B2BC6"/>
    <w:rsid w:val="009C6D9D"/>
    <w:rsid w:val="00A22A57"/>
    <w:rsid w:val="00A358F9"/>
    <w:rsid w:val="00A40B9D"/>
    <w:rsid w:val="00A44AA5"/>
    <w:rsid w:val="00A60172"/>
    <w:rsid w:val="00A70DBE"/>
    <w:rsid w:val="00A75E9E"/>
    <w:rsid w:val="00A806C7"/>
    <w:rsid w:val="00AA22A6"/>
    <w:rsid w:val="00AA3F3F"/>
    <w:rsid w:val="00AA63FF"/>
    <w:rsid w:val="00AB62E5"/>
    <w:rsid w:val="00AE0033"/>
    <w:rsid w:val="00AF398D"/>
    <w:rsid w:val="00B00539"/>
    <w:rsid w:val="00B534A2"/>
    <w:rsid w:val="00B710F3"/>
    <w:rsid w:val="00B9081F"/>
    <w:rsid w:val="00B941A7"/>
    <w:rsid w:val="00B95021"/>
    <w:rsid w:val="00BE1CA0"/>
    <w:rsid w:val="00C03521"/>
    <w:rsid w:val="00C03662"/>
    <w:rsid w:val="00C2650C"/>
    <w:rsid w:val="00C41A5F"/>
    <w:rsid w:val="00C700E6"/>
    <w:rsid w:val="00C8512A"/>
    <w:rsid w:val="00CC59EA"/>
    <w:rsid w:val="00CC695D"/>
    <w:rsid w:val="00CE3E33"/>
    <w:rsid w:val="00D54B95"/>
    <w:rsid w:val="00D65FEA"/>
    <w:rsid w:val="00DA42BA"/>
    <w:rsid w:val="00DB1A0E"/>
    <w:rsid w:val="00DB5D9F"/>
    <w:rsid w:val="00DB7DF6"/>
    <w:rsid w:val="00DC2C2E"/>
    <w:rsid w:val="00DE1AF5"/>
    <w:rsid w:val="00DE63D5"/>
    <w:rsid w:val="00DE6C55"/>
    <w:rsid w:val="00DF717B"/>
    <w:rsid w:val="00E25849"/>
    <w:rsid w:val="00E3700A"/>
    <w:rsid w:val="00E55B52"/>
    <w:rsid w:val="00E62FC4"/>
    <w:rsid w:val="00E85C43"/>
    <w:rsid w:val="00E93737"/>
    <w:rsid w:val="00EB23D8"/>
    <w:rsid w:val="00EB33DF"/>
    <w:rsid w:val="00EC1A54"/>
    <w:rsid w:val="00ED56E9"/>
    <w:rsid w:val="00F1770D"/>
    <w:rsid w:val="00F24B7C"/>
    <w:rsid w:val="00F27B5C"/>
    <w:rsid w:val="00F5666B"/>
    <w:rsid w:val="00F676C7"/>
    <w:rsid w:val="00F7308F"/>
    <w:rsid w:val="00FA22B4"/>
    <w:rsid w:val="00FC211D"/>
    <w:rsid w:val="00FD1F3B"/>
    <w:rsid w:val="00FD54F3"/>
    <w:rsid w:val="00FD6F6D"/>
    <w:rsid w:val="00FE557C"/>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E6AA"/>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 w:type="paragraph" w:styleId="a7">
    <w:name w:val="header"/>
    <w:basedOn w:val="a"/>
    <w:link w:val="a8"/>
    <w:uiPriority w:val="99"/>
    <w:unhideWhenUsed/>
    <w:rsid w:val="006740BD"/>
    <w:pPr>
      <w:tabs>
        <w:tab w:val="center" w:pos="4153"/>
        <w:tab w:val="right" w:pos="8306"/>
      </w:tabs>
      <w:snapToGrid w:val="0"/>
    </w:pPr>
    <w:rPr>
      <w:sz w:val="20"/>
      <w:szCs w:val="20"/>
    </w:rPr>
  </w:style>
  <w:style w:type="character" w:customStyle="1" w:styleId="a8">
    <w:name w:val="頁首 字元"/>
    <w:basedOn w:val="a0"/>
    <w:link w:val="a7"/>
    <w:uiPriority w:val="99"/>
    <w:rsid w:val="006740BD"/>
    <w:rPr>
      <w:sz w:val="20"/>
      <w:szCs w:val="20"/>
    </w:rPr>
  </w:style>
  <w:style w:type="paragraph" w:styleId="a9">
    <w:name w:val="footer"/>
    <w:basedOn w:val="a"/>
    <w:link w:val="aa"/>
    <w:uiPriority w:val="99"/>
    <w:unhideWhenUsed/>
    <w:rsid w:val="006740BD"/>
    <w:pPr>
      <w:tabs>
        <w:tab w:val="center" w:pos="4153"/>
        <w:tab w:val="right" w:pos="8306"/>
      </w:tabs>
      <w:snapToGrid w:val="0"/>
    </w:pPr>
    <w:rPr>
      <w:sz w:val="20"/>
      <w:szCs w:val="20"/>
    </w:rPr>
  </w:style>
  <w:style w:type="character" w:customStyle="1" w:styleId="aa">
    <w:name w:val="頁尾 字元"/>
    <w:basedOn w:val="a0"/>
    <w:link w:val="a9"/>
    <w:uiPriority w:val="99"/>
    <w:rsid w:val="006740B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8905">
      <w:bodyDiv w:val="1"/>
      <w:marLeft w:val="0"/>
      <w:marRight w:val="0"/>
      <w:marTop w:val="0"/>
      <w:marBottom w:val="0"/>
      <w:divBdr>
        <w:top w:val="none" w:sz="0" w:space="0" w:color="auto"/>
        <w:left w:val="none" w:sz="0" w:space="0" w:color="auto"/>
        <w:bottom w:val="none" w:sz="0" w:space="0" w:color="auto"/>
        <w:right w:val="none" w:sz="0" w:space="0" w:color="auto"/>
      </w:divBdr>
      <w:divsChild>
        <w:div w:id="316298856">
          <w:marLeft w:val="0"/>
          <w:marRight w:val="0"/>
          <w:marTop w:val="0"/>
          <w:marBottom w:val="300"/>
          <w:divBdr>
            <w:top w:val="none" w:sz="0" w:space="0" w:color="auto"/>
            <w:left w:val="none" w:sz="0" w:space="0" w:color="auto"/>
            <w:bottom w:val="none" w:sz="0" w:space="0" w:color="auto"/>
            <w:right w:val="none" w:sz="0" w:space="0" w:color="auto"/>
          </w:divBdr>
          <w:divsChild>
            <w:div w:id="346832983">
              <w:marLeft w:val="0"/>
              <w:marRight w:val="150"/>
              <w:marTop w:val="0"/>
              <w:marBottom w:val="0"/>
              <w:divBdr>
                <w:top w:val="none" w:sz="0" w:space="0" w:color="auto"/>
                <w:left w:val="none" w:sz="0" w:space="0" w:color="auto"/>
                <w:bottom w:val="none" w:sz="0" w:space="0" w:color="auto"/>
                <w:right w:val="none" w:sz="0" w:space="0" w:color="auto"/>
              </w:divBdr>
              <w:divsChild>
                <w:div w:id="511921592">
                  <w:marLeft w:val="0"/>
                  <w:marRight w:val="225"/>
                  <w:marTop w:val="0"/>
                  <w:marBottom w:val="0"/>
                  <w:divBdr>
                    <w:top w:val="none" w:sz="0" w:space="0" w:color="auto"/>
                    <w:left w:val="none" w:sz="0" w:space="0" w:color="auto"/>
                    <w:bottom w:val="none" w:sz="0" w:space="0" w:color="auto"/>
                    <w:right w:val="none" w:sz="0" w:space="0" w:color="auto"/>
                  </w:divBdr>
                </w:div>
                <w:div w:id="2104766294">
                  <w:marLeft w:val="0"/>
                  <w:marRight w:val="0"/>
                  <w:marTop w:val="0"/>
                  <w:marBottom w:val="0"/>
                  <w:divBdr>
                    <w:top w:val="none" w:sz="0" w:space="0" w:color="auto"/>
                    <w:left w:val="none" w:sz="0" w:space="0" w:color="auto"/>
                    <w:bottom w:val="none" w:sz="0" w:space="0" w:color="auto"/>
                    <w:right w:val="none" w:sz="0" w:space="0" w:color="auto"/>
                  </w:divBdr>
                  <w:divsChild>
                    <w:div w:id="545877473">
                      <w:marLeft w:val="0"/>
                      <w:marRight w:val="0"/>
                      <w:marTop w:val="0"/>
                      <w:marBottom w:val="0"/>
                      <w:divBdr>
                        <w:top w:val="none" w:sz="0" w:space="0" w:color="auto"/>
                        <w:left w:val="none" w:sz="0" w:space="0" w:color="auto"/>
                        <w:bottom w:val="none" w:sz="0" w:space="0" w:color="auto"/>
                        <w:right w:val="none" w:sz="0" w:space="0" w:color="auto"/>
                      </w:divBdr>
                    </w:div>
                    <w:div w:id="148643845">
                      <w:marLeft w:val="0"/>
                      <w:marRight w:val="0"/>
                      <w:marTop w:val="0"/>
                      <w:marBottom w:val="0"/>
                      <w:divBdr>
                        <w:top w:val="none" w:sz="0" w:space="0" w:color="auto"/>
                        <w:left w:val="none" w:sz="0" w:space="0" w:color="auto"/>
                        <w:bottom w:val="none" w:sz="0" w:space="0" w:color="auto"/>
                        <w:right w:val="none" w:sz="0" w:space="0" w:color="auto"/>
                      </w:divBdr>
                      <w:divsChild>
                        <w:div w:id="12486103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959531415">
              <w:marLeft w:val="0"/>
              <w:marRight w:val="225"/>
              <w:marTop w:val="0"/>
              <w:marBottom w:val="0"/>
              <w:divBdr>
                <w:top w:val="none" w:sz="0" w:space="0" w:color="auto"/>
                <w:left w:val="none" w:sz="0" w:space="0" w:color="auto"/>
                <w:bottom w:val="none" w:sz="0" w:space="0" w:color="auto"/>
                <w:right w:val="none" w:sz="0" w:space="0" w:color="auto"/>
              </w:divBdr>
            </w:div>
            <w:div w:id="303432450">
              <w:marLeft w:val="0"/>
              <w:marRight w:val="225"/>
              <w:marTop w:val="0"/>
              <w:marBottom w:val="0"/>
              <w:divBdr>
                <w:top w:val="none" w:sz="0" w:space="0" w:color="auto"/>
                <w:left w:val="none" w:sz="0" w:space="0" w:color="auto"/>
                <w:bottom w:val="none" w:sz="0" w:space="0" w:color="auto"/>
                <w:right w:val="none" w:sz="0" w:space="0" w:color="auto"/>
              </w:divBdr>
            </w:div>
            <w:div w:id="1766874563">
              <w:marLeft w:val="0"/>
              <w:marRight w:val="0"/>
              <w:marTop w:val="0"/>
              <w:marBottom w:val="0"/>
              <w:divBdr>
                <w:top w:val="none" w:sz="0" w:space="0" w:color="auto"/>
                <w:left w:val="none" w:sz="0" w:space="0" w:color="auto"/>
                <w:bottom w:val="none" w:sz="0" w:space="0" w:color="auto"/>
                <w:right w:val="none" w:sz="0" w:space="0" w:color="auto"/>
              </w:divBdr>
            </w:div>
          </w:divsChild>
        </w:div>
        <w:div w:id="623269777">
          <w:marLeft w:val="-225"/>
          <w:marRight w:val="-225"/>
          <w:marTop w:val="0"/>
          <w:marBottom w:val="0"/>
          <w:divBdr>
            <w:top w:val="none" w:sz="0" w:space="0" w:color="auto"/>
            <w:left w:val="none" w:sz="0" w:space="0" w:color="auto"/>
            <w:bottom w:val="none" w:sz="0" w:space="0" w:color="auto"/>
            <w:right w:val="none" w:sz="0" w:space="0" w:color="auto"/>
          </w:divBdr>
          <w:divsChild>
            <w:div w:id="283267275">
              <w:marLeft w:val="0"/>
              <w:marRight w:val="0"/>
              <w:marTop w:val="0"/>
              <w:marBottom w:val="0"/>
              <w:divBdr>
                <w:top w:val="none" w:sz="0" w:space="0" w:color="auto"/>
                <w:left w:val="none" w:sz="0" w:space="0" w:color="auto"/>
                <w:bottom w:val="none" w:sz="0" w:space="0" w:color="auto"/>
                <w:right w:val="none" w:sz="0" w:space="0" w:color="auto"/>
              </w:divBdr>
              <w:divsChild>
                <w:div w:id="749545408">
                  <w:marLeft w:val="0"/>
                  <w:marRight w:val="0"/>
                  <w:marTop w:val="0"/>
                  <w:marBottom w:val="0"/>
                  <w:divBdr>
                    <w:top w:val="none" w:sz="0" w:space="0" w:color="auto"/>
                    <w:left w:val="none" w:sz="0" w:space="0" w:color="auto"/>
                    <w:bottom w:val="none" w:sz="0" w:space="0" w:color="auto"/>
                    <w:right w:val="none" w:sz="0" w:space="0" w:color="auto"/>
                  </w:divBdr>
                  <w:divsChild>
                    <w:div w:id="37124533">
                      <w:marLeft w:val="0"/>
                      <w:marRight w:val="0"/>
                      <w:marTop w:val="0"/>
                      <w:marBottom w:val="450"/>
                      <w:divBdr>
                        <w:top w:val="none" w:sz="0" w:space="0" w:color="auto"/>
                        <w:left w:val="none" w:sz="0" w:space="0" w:color="auto"/>
                        <w:bottom w:val="none" w:sz="0" w:space="0" w:color="auto"/>
                        <w:right w:val="none" w:sz="0" w:space="0" w:color="auto"/>
                      </w:divBdr>
                      <w:divsChild>
                        <w:div w:id="1743716489">
                          <w:marLeft w:val="0"/>
                          <w:marRight w:val="0"/>
                          <w:marTop w:val="0"/>
                          <w:marBottom w:val="0"/>
                          <w:divBdr>
                            <w:top w:val="none" w:sz="0" w:space="0" w:color="auto"/>
                            <w:left w:val="none" w:sz="0" w:space="0" w:color="auto"/>
                            <w:bottom w:val="none" w:sz="0" w:space="0" w:color="auto"/>
                            <w:right w:val="none" w:sz="0" w:space="0" w:color="auto"/>
                          </w:divBdr>
                          <w:divsChild>
                            <w:div w:id="177983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9911">
                      <w:marLeft w:val="0"/>
                      <w:marRight w:val="0"/>
                      <w:marTop w:val="0"/>
                      <w:marBottom w:val="300"/>
                      <w:divBdr>
                        <w:top w:val="none" w:sz="0" w:space="0" w:color="auto"/>
                        <w:left w:val="none" w:sz="0" w:space="0" w:color="auto"/>
                        <w:bottom w:val="none" w:sz="0" w:space="0" w:color="auto"/>
                        <w:right w:val="none" w:sz="0" w:space="0" w:color="auto"/>
                      </w:divBdr>
                      <w:divsChild>
                        <w:div w:id="1181972500">
                          <w:marLeft w:val="-225"/>
                          <w:marRight w:val="-225"/>
                          <w:marTop w:val="0"/>
                          <w:marBottom w:val="0"/>
                          <w:divBdr>
                            <w:top w:val="none" w:sz="0" w:space="0" w:color="auto"/>
                            <w:left w:val="none" w:sz="0" w:space="0" w:color="auto"/>
                            <w:bottom w:val="none" w:sz="0" w:space="0" w:color="auto"/>
                            <w:right w:val="none" w:sz="0" w:space="0" w:color="auto"/>
                          </w:divBdr>
                          <w:divsChild>
                            <w:div w:id="291635579">
                              <w:marLeft w:val="0"/>
                              <w:marRight w:val="0"/>
                              <w:marTop w:val="0"/>
                              <w:marBottom w:val="0"/>
                              <w:divBdr>
                                <w:top w:val="none" w:sz="0" w:space="0" w:color="auto"/>
                                <w:left w:val="none" w:sz="0" w:space="0" w:color="auto"/>
                                <w:bottom w:val="none" w:sz="0" w:space="0" w:color="auto"/>
                                <w:right w:val="none" w:sz="0" w:space="0" w:color="auto"/>
                              </w:divBdr>
                              <w:divsChild>
                                <w:div w:id="663163679">
                                  <w:marLeft w:val="0"/>
                                  <w:marRight w:val="0"/>
                                  <w:marTop w:val="0"/>
                                  <w:marBottom w:val="0"/>
                                  <w:divBdr>
                                    <w:top w:val="none" w:sz="0" w:space="0" w:color="auto"/>
                                    <w:left w:val="none" w:sz="0" w:space="0" w:color="auto"/>
                                    <w:bottom w:val="none" w:sz="0" w:space="0" w:color="auto"/>
                                    <w:right w:val="none" w:sz="0" w:space="0" w:color="auto"/>
                                  </w:divBdr>
                                  <w:divsChild>
                                    <w:div w:id="1834490294">
                                      <w:marLeft w:val="0"/>
                                      <w:marRight w:val="0"/>
                                      <w:marTop w:val="0"/>
                                      <w:marBottom w:val="0"/>
                                      <w:divBdr>
                                        <w:top w:val="none" w:sz="0" w:space="0" w:color="auto"/>
                                        <w:left w:val="none" w:sz="0" w:space="0" w:color="auto"/>
                                        <w:bottom w:val="none" w:sz="0" w:space="0" w:color="auto"/>
                                        <w:right w:val="none" w:sz="0" w:space="0" w:color="auto"/>
                                      </w:divBdr>
                                      <w:divsChild>
                                        <w:div w:id="1931768329">
                                          <w:marLeft w:val="0"/>
                                          <w:marRight w:val="225"/>
                                          <w:marTop w:val="0"/>
                                          <w:marBottom w:val="0"/>
                                          <w:divBdr>
                                            <w:top w:val="none" w:sz="0" w:space="0" w:color="auto"/>
                                            <w:left w:val="none" w:sz="0" w:space="0" w:color="auto"/>
                                            <w:bottom w:val="none" w:sz="0" w:space="0" w:color="auto"/>
                                            <w:right w:val="none" w:sz="0" w:space="0" w:color="auto"/>
                                          </w:divBdr>
                                          <w:divsChild>
                                            <w:div w:id="969432885">
                                              <w:marLeft w:val="0"/>
                                              <w:marRight w:val="0"/>
                                              <w:marTop w:val="0"/>
                                              <w:marBottom w:val="0"/>
                                              <w:divBdr>
                                                <w:top w:val="none" w:sz="0" w:space="0" w:color="auto"/>
                                                <w:left w:val="none" w:sz="0" w:space="0" w:color="auto"/>
                                                <w:bottom w:val="none" w:sz="0" w:space="0" w:color="auto"/>
                                                <w:right w:val="none" w:sz="0" w:space="0" w:color="auto"/>
                                              </w:divBdr>
                                            </w:div>
                                            <w:div w:id="26096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06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89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62971">
      <w:bodyDiv w:val="1"/>
      <w:marLeft w:val="0"/>
      <w:marRight w:val="0"/>
      <w:marTop w:val="0"/>
      <w:marBottom w:val="0"/>
      <w:divBdr>
        <w:top w:val="none" w:sz="0" w:space="0" w:color="auto"/>
        <w:left w:val="none" w:sz="0" w:space="0" w:color="auto"/>
        <w:bottom w:val="none" w:sz="0" w:space="0" w:color="auto"/>
        <w:right w:val="none" w:sz="0" w:space="0" w:color="auto"/>
      </w:divBdr>
      <w:divsChild>
        <w:div w:id="555050257">
          <w:marLeft w:val="0"/>
          <w:marRight w:val="0"/>
          <w:marTop w:val="0"/>
          <w:marBottom w:val="0"/>
          <w:divBdr>
            <w:top w:val="none" w:sz="0" w:space="0" w:color="auto"/>
            <w:left w:val="none" w:sz="0" w:space="0" w:color="auto"/>
            <w:bottom w:val="none" w:sz="0" w:space="0" w:color="auto"/>
            <w:right w:val="none" w:sz="0" w:space="0" w:color="auto"/>
          </w:divBdr>
        </w:div>
        <w:div w:id="1528986817">
          <w:marLeft w:val="-180"/>
          <w:marRight w:val="-180"/>
          <w:marTop w:val="0"/>
          <w:marBottom w:val="0"/>
          <w:divBdr>
            <w:top w:val="none" w:sz="0" w:space="0" w:color="auto"/>
            <w:left w:val="none" w:sz="0" w:space="0" w:color="auto"/>
            <w:bottom w:val="none" w:sz="0" w:space="0" w:color="auto"/>
            <w:right w:val="none" w:sz="0" w:space="0" w:color="auto"/>
          </w:divBdr>
        </w:div>
        <w:div w:id="392316888">
          <w:marLeft w:val="0"/>
          <w:marRight w:val="0"/>
          <w:marTop w:val="0"/>
          <w:marBottom w:val="0"/>
          <w:divBdr>
            <w:top w:val="none" w:sz="0" w:space="0" w:color="auto"/>
            <w:left w:val="none" w:sz="0" w:space="0" w:color="auto"/>
            <w:bottom w:val="none" w:sz="0" w:space="0" w:color="auto"/>
            <w:right w:val="none" w:sz="0" w:space="0" w:color="auto"/>
          </w:divBdr>
          <w:divsChild>
            <w:div w:id="18511337">
              <w:marLeft w:val="0"/>
              <w:marRight w:val="0"/>
              <w:marTop w:val="0"/>
              <w:marBottom w:val="0"/>
              <w:divBdr>
                <w:top w:val="none" w:sz="0" w:space="0" w:color="auto"/>
                <w:left w:val="none" w:sz="0" w:space="0" w:color="auto"/>
                <w:bottom w:val="none" w:sz="0" w:space="0" w:color="auto"/>
                <w:right w:val="none" w:sz="0" w:space="0" w:color="auto"/>
              </w:divBdr>
              <w:divsChild>
                <w:div w:id="786192944">
                  <w:marLeft w:val="0"/>
                  <w:marRight w:val="0"/>
                  <w:marTop w:val="0"/>
                  <w:marBottom w:val="0"/>
                  <w:divBdr>
                    <w:top w:val="none" w:sz="0" w:space="0" w:color="auto"/>
                    <w:left w:val="none" w:sz="0" w:space="0" w:color="auto"/>
                    <w:bottom w:val="none" w:sz="0" w:space="0" w:color="auto"/>
                    <w:right w:val="none" w:sz="0" w:space="0" w:color="auto"/>
                  </w:divBdr>
                </w:div>
                <w:div w:id="75785624">
                  <w:marLeft w:val="0"/>
                  <w:marRight w:val="0"/>
                  <w:marTop w:val="0"/>
                  <w:marBottom w:val="0"/>
                  <w:divBdr>
                    <w:top w:val="none" w:sz="0" w:space="0" w:color="auto"/>
                    <w:left w:val="none" w:sz="0" w:space="0" w:color="auto"/>
                    <w:bottom w:val="none" w:sz="0" w:space="0" w:color="auto"/>
                    <w:right w:val="none" w:sz="0" w:space="0" w:color="auto"/>
                  </w:divBdr>
                </w:div>
                <w:div w:id="240065199">
                  <w:marLeft w:val="0"/>
                  <w:marRight w:val="0"/>
                  <w:marTop w:val="0"/>
                  <w:marBottom w:val="0"/>
                  <w:divBdr>
                    <w:top w:val="none" w:sz="0" w:space="0" w:color="auto"/>
                    <w:left w:val="none" w:sz="0" w:space="0" w:color="auto"/>
                    <w:bottom w:val="none" w:sz="0" w:space="0" w:color="auto"/>
                    <w:right w:val="none" w:sz="0" w:space="0" w:color="auto"/>
                  </w:divBdr>
                </w:div>
                <w:div w:id="959653662">
                  <w:marLeft w:val="0"/>
                  <w:marRight w:val="0"/>
                  <w:marTop w:val="0"/>
                  <w:marBottom w:val="0"/>
                  <w:divBdr>
                    <w:top w:val="none" w:sz="0" w:space="0" w:color="auto"/>
                    <w:left w:val="none" w:sz="0" w:space="0" w:color="auto"/>
                    <w:bottom w:val="none" w:sz="0" w:space="0" w:color="auto"/>
                    <w:right w:val="none" w:sz="0" w:space="0" w:color="auto"/>
                  </w:divBdr>
                </w:div>
                <w:div w:id="1291861304">
                  <w:marLeft w:val="0"/>
                  <w:marRight w:val="0"/>
                  <w:marTop w:val="0"/>
                  <w:marBottom w:val="0"/>
                  <w:divBdr>
                    <w:top w:val="none" w:sz="0" w:space="0" w:color="auto"/>
                    <w:left w:val="none" w:sz="0" w:space="0" w:color="auto"/>
                    <w:bottom w:val="none" w:sz="0" w:space="0" w:color="auto"/>
                    <w:right w:val="none" w:sz="0" w:space="0" w:color="auto"/>
                  </w:divBdr>
                </w:div>
                <w:div w:id="587158922">
                  <w:marLeft w:val="0"/>
                  <w:marRight w:val="0"/>
                  <w:marTop w:val="0"/>
                  <w:marBottom w:val="0"/>
                  <w:divBdr>
                    <w:top w:val="none" w:sz="0" w:space="0" w:color="auto"/>
                    <w:left w:val="none" w:sz="0" w:space="0" w:color="auto"/>
                    <w:bottom w:val="none" w:sz="0" w:space="0" w:color="auto"/>
                    <w:right w:val="none" w:sz="0" w:space="0" w:color="auto"/>
                  </w:divBdr>
                </w:div>
                <w:div w:id="823819513">
                  <w:marLeft w:val="0"/>
                  <w:marRight w:val="0"/>
                  <w:marTop w:val="0"/>
                  <w:marBottom w:val="0"/>
                  <w:divBdr>
                    <w:top w:val="none" w:sz="0" w:space="0" w:color="auto"/>
                    <w:left w:val="none" w:sz="0" w:space="0" w:color="auto"/>
                    <w:bottom w:val="none" w:sz="0" w:space="0" w:color="auto"/>
                    <w:right w:val="none" w:sz="0" w:space="0" w:color="auto"/>
                  </w:divBdr>
                </w:div>
                <w:div w:id="252711624">
                  <w:marLeft w:val="0"/>
                  <w:marRight w:val="0"/>
                  <w:marTop w:val="0"/>
                  <w:marBottom w:val="0"/>
                  <w:divBdr>
                    <w:top w:val="none" w:sz="0" w:space="0" w:color="auto"/>
                    <w:left w:val="none" w:sz="0" w:space="0" w:color="auto"/>
                    <w:bottom w:val="none" w:sz="0" w:space="0" w:color="auto"/>
                    <w:right w:val="none" w:sz="0" w:space="0" w:color="auto"/>
                  </w:divBdr>
                </w:div>
                <w:div w:id="559945109">
                  <w:marLeft w:val="0"/>
                  <w:marRight w:val="0"/>
                  <w:marTop w:val="0"/>
                  <w:marBottom w:val="0"/>
                  <w:divBdr>
                    <w:top w:val="none" w:sz="0" w:space="0" w:color="auto"/>
                    <w:left w:val="none" w:sz="0" w:space="0" w:color="auto"/>
                    <w:bottom w:val="none" w:sz="0" w:space="0" w:color="auto"/>
                    <w:right w:val="none" w:sz="0" w:space="0" w:color="auto"/>
                  </w:divBdr>
                </w:div>
                <w:div w:id="161362562">
                  <w:marLeft w:val="0"/>
                  <w:marRight w:val="0"/>
                  <w:marTop w:val="0"/>
                  <w:marBottom w:val="0"/>
                  <w:divBdr>
                    <w:top w:val="none" w:sz="0" w:space="0" w:color="auto"/>
                    <w:left w:val="none" w:sz="0" w:space="0" w:color="auto"/>
                    <w:bottom w:val="none" w:sz="0" w:space="0" w:color="auto"/>
                    <w:right w:val="none" w:sz="0" w:space="0" w:color="auto"/>
                  </w:divBdr>
                </w:div>
                <w:div w:id="7518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059899">
          <w:marLeft w:val="0"/>
          <w:marRight w:val="0"/>
          <w:marTop w:val="0"/>
          <w:marBottom w:val="0"/>
          <w:divBdr>
            <w:top w:val="none" w:sz="0" w:space="0" w:color="auto"/>
            <w:left w:val="none" w:sz="0" w:space="0" w:color="auto"/>
            <w:bottom w:val="none" w:sz="0" w:space="0" w:color="auto"/>
            <w:right w:val="none" w:sz="0" w:space="0" w:color="auto"/>
          </w:divBdr>
          <w:divsChild>
            <w:div w:id="351999402">
              <w:marLeft w:val="0"/>
              <w:marRight w:val="0"/>
              <w:marTop w:val="600"/>
              <w:marBottom w:val="600"/>
              <w:divBdr>
                <w:top w:val="none" w:sz="0" w:space="0" w:color="auto"/>
                <w:left w:val="none" w:sz="0" w:space="0" w:color="auto"/>
                <w:bottom w:val="none" w:sz="0" w:space="0" w:color="auto"/>
                <w:right w:val="none" w:sz="0" w:space="0" w:color="auto"/>
              </w:divBdr>
              <w:divsChild>
                <w:div w:id="236477857">
                  <w:marLeft w:val="0"/>
                  <w:marRight w:val="0"/>
                  <w:marTop w:val="0"/>
                  <w:marBottom w:val="0"/>
                  <w:divBdr>
                    <w:top w:val="none" w:sz="0" w:space="0" w:color="auto"/>
                    <w:left w:val="none" w:sz="0" w:space="0" w:color="auto"/>
                    <w:bottom w:val="none" w:sz="0" w:space="0" w:color="auto"/>
                    <w:right w:val="none" w:sz="0" w:space="0" w:color="auto"/>
                  </w:divBdr>
                  <w:divsChild>
                    <w:div w:id="941038741">
                      <w:marLeft w:val="0"/>
                      <w:marRight w:val="0"/>
                      <w:marTop w:val="0"/>
                      <w:marBottom w:val="0"/>
                      <w:divBdr>
                        <w:top w:val="none" w:sz="0" w:space="0" w:color="auto"/>
                        <w:left w:val="none" w:sz="0" w:space="0" w:color="auto"/>
                        <w:bottom w:val="none" w:sz="0" w:space="0" w:color="auto"/>
                        <w:right w:val="none" w:sz="0" w:space="0" w:color="auto"/>
                      </w:divBdr>
                      <w:divsChild>
                        <w:div w:id="1016082055">
                          <w:marLeft w:val="0"/>
                          <w:marRight w:val="0"/>
                          <w:marTop w:val="0"/>
                          <w:marBottom w:val="0"/>
                          <w:divBdr>
                            <w:top w:val="none" w:sz="0" w:space="0" w:color="auto"/>
                            <w:left w:val="none" w:sz="0" w:space="0" w:color="auto"/>
                            <w:bottom w:val="none" w:sz="0" w:space="0" w:color="auto"/>
                            <w:right w:val="none" w:sz="0" w:space="0" w:color="auto"/>
                          </w:divBdr>
                        </w:div>
                        <w:div w:id="66732409">
                          <w:marLeft w:val="0"/>
                          <w:marRight w:val="0"/>
                          <w:marTop w:val="0"/>
                          <w:marBottom w:val="0"/>
                          <w:divBdr>
                            <w:top w:val="none" w:sz="0" w:space="0" w:color="auto"/>
                            <w:left w:val="none" w:sz="0" w:space="0" w:color="auto"/>
                            <w:bottom w:val="none" w:sz="0" w:space="0" w:color="auto"/>
                            <w:right w:val="none" w:sz="0" w:space="0" w:color="auto"/>
                          </w:divBdr>
                        </w:div>
                        <w:div w:id="1831360093">
                          <w:marLeft w:val="0"/>
                          <w:marRight w:val="0"/>
                          <w:marTop w:val="0"/>
                          <w:marBottom w:val="0"/>
                          <w:divBdr>
                            <w:top w:val="none" w:sz="0" w:space="0" w:color="auto"/>
                            <w:left w:val="none" w:sz="0" w:space="0" w:color="auto"/>
                            <w:bottom w:val="none" w:sz="0" w:space="0" w:color="auto"/>
                            <w:right w:val="none" w:sz="0" w:space="0" w:color="auto"/>
                          </w:divBdr>
                        </w:div>
                        <w:div w:id="1414354998">
                          <w:marLeft w:val="0"/>
                          <w:marRight w:val="0"/>
                          <w:marTop w:val="0"/>
                          <w:marBottom w:val="0"/>
                          <w:divBdr>
                            <w:top w:val="none" w:sz="0" w:space="0" w:color="auto"/>
                            <w:left w:val="none" w:sz="0" w:space="0" w:color="auto"/>
                            <w:bottom w:val="none" w:sz="0" w:space="0" w:color="auto"/>
                            <w:right w:val="none" w:sz="0" w:space="0" w:color="auto"/>
                          </w:divBdr>
                        </w:div>
                        <w:div w:id="1001278273">
                          <w:marLeft w:val="0"/>
                          <w:marRight w:val="0"/>
                          <w:marTop w:val="0"/>
                          <w:marBottom w:val="0"/>
                          <w:divBdr>
                            <w:top w:val="none" w:sz="0" w:space="0" w:color="auto"/>
                            <w:left w:val="none" w:sz="0" w:space="0" w:color="auto"/>
                            <w:bottom w:val="none" w:sz="0" w:space="0" w:color="auto"/>
                            <w:right w:val="none" w:sz="0" w:space="0" w:color="auto"/>
                          </w:divBdr>
                        </w:div>
                        <w:div w:id="611975833">
                          <w:marLeft w:val="0"/>
                          <w:marRight w:val="0"/>
                          <w:marTop w:val="0"/>
                          <w:marBottom w:val="0"/>
                          <w:divBdr>
                            <w:top w:val="none" w:sz="0" w:space="0" w:color="auto"/>
                            <w:left w:val="none" w:sz="0" w:space="0" w:color="auto"/>
                            <w:bottom w:val="none" w:sz="0" w:space="0" w:color="auto"/>
                            <w:right w:val="none" w:sz="0" w:space="0" w:color="auto"/>
                          </w:divBdr>
                        </w:div>
                        <w:div w:id="534345647">
                          <w:marLeft w:val="0"/>
                          <w:marRight w:val="0"/>
                          <w:marTop w:val="0"/>
                          <w:marBottom w:val="0"/>
                          <w:divBdr>
                            <w:top w:val="none" w:sz="0" w:space="0" w:color="auto"/>
                            <w:left w:val="none" w:sz="0" w:space="0" w:color="auto"/>
                            <w:bottom w:val="none" w:sz="0" w:space="0" w:color="auto"/>
                            <w:right w:val="none" w:sz="0" w:space="0" w:color="auto"/>
                          </w:divBdr>
                        </w:div>
                        <w:div w:id="690230594">
                          <w:marLeft w:val="0"/>
                          <w:marRight w:val="0"/>
                          <w:marTop w:val="0"/>
                          <w:marBottom w:val="0"/>
                          <w:divBdr>
                            <w:top w:val="none" w:sz="0" w:space="0" w:color="auto"/>
                            <w:left w:val="none" w:sz="0" w:space="0" w:color="auto"/>
                            <w:bottom w:val="none" w:sz="0" w:space="0" w:color="auto"/>
                            <w:right w:val="none" w:sz="0" w:space="0" w:color="auto"/>
                          </w:divBdr>
                        </w:div>
                        <w:div w:id="293488560">
                          <w:marLeft w:val="0"/>
                          <w:marRight w:val="0"/>
                          <w:marTop w:val="0"/>
                          <w:marBottom w:val="0"/>
                          <w:divBdr>
                            <w:top w:val="none" w:sz="0" w:space="0" w:color="auto"/>
                            <w:left w:val="none" w:sz="0" w:space="0" w:color="auto"/>
                            <w:bottom w:val="none" w:sz="0" w:space="0" w:color="auto"/>
                            <w:right w:val="none" w:sz="0" w:space="0" w:color="auto"/>
                          </w:divBdr>
                        </w:div>
                        <w:div w:id="1060207026">
                          <w:marLeft w:val="0"/>
                          <w:marRight w:val="0"/>
                          <w:marTop w:val="0"/>
                          <w:marBottom w:val="0"/>
                          <w:divBdr>
                            <w:top w:val="none" w:sz="0" w:space="0" w:color="auto"/>
                            <w:left w:val="none" w:sz="0" w:space="0" w:color="auto"/>
                            <w:bottom w:val="none" w:sz="0" w:space="0" w:color="auto"/>
                            <w:right w:val="none" w:sz="0" w:space="0" w:color="auto"/>
                          </w:divBdr>
                        </w:div>
                        <w:div w:id="108753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78097">
              <w:marLeft w:val="0"/>
              <w:marRight w:val="0"/>
              <w:marTop w:val="600"/>
              <w:marBottom w:val="600"/>
              <w:divBdr>
                <w:top w:val="none" w:sz="0" w:space="0" w:color="auto"/>
                <w:left w:val="none" w:sz="0" w:space="0" w:color="auto"/>
                <w:bottom w:val="none" w:sz="0" w:space="0" w:color="auto"/>
                <w:right w:val="none" w:sz="0" w:space="0" w:color="auto"/>
              </w:divBdr>
              <w:divsChild>
                <w:div w:id="1102144614">
                  <w:marLeft w:val="0"/>
                  <w:marRight w:val="0"/>
                  <w:marTop w:val="0"/>
                  <w:marBottom w:val="0"/>
                  <w:divBdr>
                    <w:top w:val="none" w:sz="0" w:space="0" w:color="auto"/>
                    <w:left w:val="none" w:sz="0" w:space="0" w:color="auto"/>
                    <w:bottom w:val="none" w:sz="0" w:space="0" w:color="auto"/>
                    <w:right w:val="none" w:sz="0" w:space="0" w:color="auto"/>
                  </w:divBdr>
                  <w:divsChild>
                    <w:div w:id="481578191">
                      <w:marLeft w:val="0"/>
                      <w:marRight w:val="0"/>
                      <w:marTop w:val="0"/>
                      <w:marBottom w:val="0"/>
                      <w:divBdr>
                        <w:top w:val="none" w:sz="0" w:space="0" w:color="auto"/>
                        <w:left w:val="none" w:sz="0" w:space="0" w:color="auto"/>
                        <w:bottom w:val="none" w:sz="0" w:space="0" w:color="auto"/>
                        <w:right w:val="none" w:sz="0" w:space="0" w:color="auto"/>
                      </w:divBdr>
                      <w:divsChild>
                        <w:div w:id="1973752670">
                          <w:marLeft w:val="0"/>
                          <w:marRight w:val="0"/>
                          <w:marTop w:val="0"/>
                          <w:marBottom w:val="0"/>
                          <w:divBdr>
                            <w:top w:val="none" w:sz="0" w:space="0" w:color="auto"/>
                            <w:left w:val="none" w:sz="0" w:space="0" w:color="auto"/>
                            <w:bottom w:val="none" w:sz="0" w:space="0" w:color="auto"/>
                            <w:right w:val="none" w:sz="0" w:space="0" w:color="auto"/>
                          </w:divBdr>
                          <w:divsChild>
                            <w:div w:id="1548712865">
                              <w:marLeft w:val="0"/>
                              <w:marRight w:val="0"/>
                              <w:marTop w:val="0"/>
                              <w:marBottom w:val="0"/>
                              <w:divBdr>
                                <w:top w:val="none" w:sz="0" w:space="0" w:color="auto"/>
                                <w:left w:val="none" w:sz="0" w:space="0" w:color="auto"/>
                                <w:bottom w:val="none" w:sz="0" w:space="0" w:color="auto"/>
                                <w:right w:val="none" w:sz="0" w:space="0" w:color="auto"/>
                              </w:divBdr>
                              <w:divsChild>
                                <w:div w:id="1969969030">
                                  <w:marLeft w:val="0"/>
                                  <w:marRight w:val="0"/>
                                  <w:marTop w:val="100"/>
                                  <w:marBottom w:val="100"/>
                                  <w:divBdr>
                                    <w:top w:val="none" w:sz="0" w:space="0" w:color="auto"/>
                                    <w:left w:val="none" w:sz="0" w:space="0" w:color="auto"/>
                                    <w:bottom w:val="none" w:sz="0" w:space="0" w:color="auto"/>
                                    <w:right w:val="none" w:sz="0" w:space="0" w:color="auto"/>
                                  </w:divBdr>
                                  <w:divsChild>
                                    <w:div w:id="89013458">
                                      <w:marLeft w:val="0"/>
                                      <w:marRight w:val="0"/>
                                      <w:marTop w:val="0"/>
                                      <w:marBottom w:val="0"/>
                                      <w:divBdr>
                                        <w:top w:val="none" w:sz="0" w:space="0" w:color="auto"/>
                                        <w:left w:val="none" w:sz="0" w:space="0" w:color="auto"/>
                                        <w:bottom w:val="none" w:sz="0" w:space="0" w:color="auto"/>
                                        <w:right w:val="none" w:sz="0" w:space="0" w:color="auto"/>
                                      </w:divBdr>
                                      <w:divsChild>
                                        <w:div w:id="986083915">
                                          <w:marLeft w:val="0"/>
                                          <w:marRight w:val="0"/>
                                          <w:marTop w:val="0"/>
                                          <w:marBottom w:val="0"/>
                                          <w:divBdr>
                                            <w:top w:val="none" w:sz="0" w:space="0" w:color="auto"/>
                                            <w:left w:val="none" w:sz="0" w:space="0" w:color="auto"/>
                                            <w:bottom w:val="none" w:sz="0" w:space="0" w:color="auto"/>
                                            <w:right w:val="none" w:sz="0" w:space="0" w:color="auto"/>
                                          </w:divBdr>
                                        </w:div>
                                        <w:div w:id="1665007689">
                                          <w:marLeft w:val="0"/>
                                          <w:marRight w:val="0"/>
                                          <w:marTop w:val="0"/>
                                          <w:marBottom w:val="0"/>
                                          <w:divBdr>
                                            <w:top w:val="none" w:sz="0" w:space="0" w:color="auto"/>
                                            <w:left w:val="none" w:sz="0" w:space="0" w:color="auto"/>
                                            <w:bottom w:val="none" w:sz="0" w:space="0" w:color="auto"/>
                                            <w:right w:val="none" w:sz="0" w:space="0" w:color="auto"/>
                                          </w:divBdr>
                                        </w:div>
                                      </w:divsChild>
                                    </w:div>
                                    <w:div w:id="1760061767">
                                      <w:marLeft w:val="0"/>
                                      <w:marRight w:val="0"/>
                                      <w:marTop w:val="0"/>
                                      <w:marBottom w:val="0"/>
                                      <w:divBdr>
                                        <w:top w:val="none" w:sz="0" w:space="0" w:color="auto"/>
                                        <w:left w:val="none" w:sz="0" w:space="0" w:color="auto"/>
                                        <w:bottom w:val="none" w:sz="0" w:space="0" w:color="auto"/>
                                        <w:right w:val="none" w:sz="0" w:space="0" w:color="auto"/>
                                      </w:divBdr>
                                      <w:divsChild>
                                        <w:div w:id="370157303">
                                          <w:marLeft w:val="0"/>
                                          <w:marRight w:val="0"/>
                                          <w:marTop w:val="0"/>
                                          <w:marBottom w:val="0"/>
                                          <w:divBdr>
                                            <w:top w:val="none" w:sz="0" w:space="0" w:color="auto"/>
                                            <w:left w:val="none" w:sz="0" w:space="0" w:color="auto"/>
                                            <w:bottom w:val="none" w:sz="0" w:space="0" w:color="auto"/>
                                            <w:right w:val="none" w:sz="0" w:space="0" w:color="auto"/>
                                          </w:divBdr>
                                          <w:divsChild>
                                            <w:div w:id="152644082">
                                              <w:marLeft w:val="38"/>
                                              <w:marRight w:val="0"/>
                                              <w:marTop w:val="0"/>
                                              <w:marBottom w:val="0"/>
                                              <w:divBdr>
                                                <w:top w:val="none" w:sz="0" w:space="0" w:color="auto"/>
                                                <w:left w:val="none" w:sz="0" w:space="0" w:color="auto"/>
                                                <w:bottom w:val="none" w:sz="0" w:space="0" w:color="auto"/>
                                                <w:right w:val="none" w:sz="0" w:space="0" w:color="auto"/>
                                              </w:divBdr>
                                              <w:divsChild>
                                                <w:div w:id="1776554352">
                                                  <w:marLeft w:val="0"/>
                                                  <w:marRight w:val="195"/>
                                                  <w:marTop w:val="0"/>
                                                  <w:marBottom w:val="0"/>
                                                  <w:divBdr>
                                                    <w:top w:val="none" w:sz="0" w:space="0" w:color="auto"/>
                                                    <w:left w:val="none" w:sz="0" w:space="0" w:color="auto"/>
                                                    <w:bottom w:val="none" w:sz="0" w:space="0" w:color="auto"/>
                                                    <w:right w:val="none" w:sz="0" w:space="0" w:color="auto"/>
                                                  </w:divBdr>
                                                </w:div>
                                              </w:divsChild>
                                            </w:div>
                                            <w:div w:id="1090850190">
                                              <w:marLeft w:val="38"/>
                                              <w:marRight w:val="0"/>
                                              <w:marTop w:val="0"/>
                                              <w:marBottom w:val="0"/>
                                              <w:divBdr>
                                                <w:top w:val="none" w:sz="0" w:space="0" w:color="auto"/>
                                                <w:left w:val="none" w:sz="0" w:space="0" w:color="auto"/>
                                                <w:bottom w:val="none" w:sz="0" w:space="0" w:color="auto"/>
                                                <w:right w:val="none" w:sz="0" w:space="0" w:color="auto"/>
                                              </w:divBdr>
                                            </w:div>
                                            <w:div w:id="166098604">
                                              <w:marLeft w:val="38"/>
                                              <w:marRight w:val="0"/>
                                              <w:marTop w:val="0"/>
                                              <w:marBottom w:val="0"/>
                                              <w:divBdr>
                                                <w:top w:val="none" w:sz="0" w:space="0" w:color="auto"/>
                                                <w:left w:val="none" w:sz="0" w:space="0" w:color="auto"/>
                                                <w:bottom w:val="none" w:sz="0" w:space="0" w:color="auto"/>
                                                <w:right w:val="none" w:sz="0" w:space="0" w:color="auto"/>
                                              </w:divBdr>
                                            </w:div>
                                            <w:div w:id="120097471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607074">
                          <w:marLeft w:val="0"/>
                          <w:marRight w:val="0"/>
                          <w:marTop w:val="0"/>
                          <w:marBottom w:val="0"/>
                          <w:divBdr>
                            <w:top w:val="none" w:sz="0" w:space="0" w:color="auto"/>
                            <w:left w:val="none" w:sz="0" w:space="0" w:color="auto"/>
                            <w:bottom w:val="none" w:sz="0" w:space="0" w:color="auto"/>
                            <w:right w:val="none" w:sz="0" w:space="0" w:color="auto"/>
                          </w:divBdr>
                          <w:divsChild>
                            <w:div w:id="1634218314">
                              <w:marLeft w:val="0"/>
                              <w:marRight w:val="0"/>
                              <w:marTop w:val="0"/>
                              <w:marBottom w:val="0"/>
                              <w:divBdr>
                                <w:top w:val="none" w:sz="0" w:space="0" w:color="auto"/>
                                <w:left w:val="none" w:sz="0" w:space="0" w:color="auto"/>
                                <w:bottom w:val="none" w:sz="0" w:space="0" w:color="auto"/>
                                <w:right w:val="none" w:sz="0" w:space="0" w:color="auto"/>
                              </w:divBdr>
                              <w:divsChild>
                                <w:div w:id="146750990">
                                  <w:marLeft w:val="0"/>
                                  <w:marRight w:val="0"/>
                                  <w:marTop w:val="0"/>
                                  <w:marBottom w:val="0"/>
                                  <w:divBdr>
                                    <w:top w:val="none" w:sz="0" w:space="0" w:color="auto"/>
                                    <w:left w:val="none" w:sz="0" w:space="0" w:color="auto"/>
                                    <w:bottom w:val="none" w:sz="0" w:space="0" w:color="auto"/>
                                    <w:right w:val="none" w:sz="0" w:space="0" w:color="auto"/>
                                  </w:divBdr>
                                </w:div>
                                <w:div w:id="10768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274807">
              <w:marLeft w:val="0"/>
              <w:marRight w:val="0"/>
              <w:marTop w:val="600"/>
              <w:marBottom w:val="600"/>
              <w:divBdr>
                <w:top w:val="none" w:sz="0" w:space="0" w:color="auto"/>
                <w:left w:val="none" w:sz="0" w:space="0" w:color="auto"/>
                <w:bottom w:val="none" w:sz="0" w:space="0" w:color="auto"/>
                <w:right w:val="none" w:sz="0" w:space="0" w:color="auto"/>
              </w:divBdr>
              <w:divsChild>
                <w:div w:id="1194536678">
                  <w:marLeft w:val="0"/>
                  <w:marRight w:val="0"/>
                  <w:marTop w:val="0"/>
                  <w:marBottom w:val="0"/>
                  <w:divBdr>
                    <w:top w:val="none" w:sz="0" w:space="0" w:color="auto"/>
                    <w:left w:val="none" w:sz="0" w:space="0" w:color="auto"/>
                    <w:bottom w:val="none" w:sz="0" w:space="0" w:color="auto"/>
                    <w:right w:val="none" w:sz="0" w:space="0" w:color="auto"/>
                  </w:divBdr>
                  <w:divsChild>
                    <w:div w:id="47654346">
                      <w:marLeft w:val="0"/>
                      <w:marRight w:val="0"/>
                      <w:marTop w:val="0"/>
                      <w:marBottom w:val="0"/>
                      <w:divBdr>
                        <w:top w:val="none" w:sz="0" w:space="0" w:color="auto"/>
                        <w:left w:val="none" w:sz="0" w:space="0" w:color="auto"/>
                        <w:bottom w:val="none" w:sz="0" w:space="0" w:color="auto"/>
                        <w:right w:val="none" w:sz="0" w:space="0" w:color="auto"/>
                      </w:divBdr>
                      <w:divsChild>
                        <w:div w:id="1853183148">
                          <w:marLeft w:val="0"/>
                          <w:marRight w:val="0"/>
                          <w:marTop w:val="0"/>
                          <w:marBottom w:val="0"/>
                          <w:divBdr>
                            <w:top w:val="none" w:sz="0" w:space="0" w:color="auto"/>
                            <w:left w:val="none" w:sz="0" w:space="0" w:color="auto"/>
                            <w:bottom w:val="none" w:sz="0" w:space="0" w:color="auto"/>
                            <w:right w:val="none" w:sz="0" w:space="0" w:color="auto"/>
                          </w:divBdr>
                        </w:div>
                        <w:div w:id="1852988202">
                          <w:marLeft w:val="0"/>
                          <w:marRight w:val="0"/>
                          <w:marTop w:val="0"/>
                          <w:marBottom w:val="0"/>
                          <w:divBdr>
                            <w:top w:val="none" w:sz="0" w:space="0" w:color="auto"/>
                            <w:left w:val="none" w:sz="0" w:space="0" w:color="auto"/>
                            <w:bottom w:val="none" w:sz="0" w:space="0" w:color="auto"/>
                            <w:right w:val="none" w:sz="0" w:space="0" w:color="auto"/>
                          </w:divBdr>
                        </w:div>
                        <w:div w:id="1804931635">
                          <w:marLeft w:val="0"/>
                          <w:marRight w:val="0"/>
                          <w:marTop w:val="0"/>
                          <w:marBottom w:val="0"/>
                          <w:divBdr>
                            <w:top w:val="none" w:sz="0" w:space="0" w:color="auto"/>
                            <w:left w:val="none" w:sz="0" w:space="0" w:color="auto"/>
                            <w:bottom w:val="none" w:sz="0" w:space="0" w:color="auto"/>
                            <w:right w:val="none" w:sz="0" w:space="0" w:color="auto"/>
                          </w:divBdr>
                        </w:div>
                        <w:div w:id="771704427">
                          <w:marLeft w:val="0"/>
                          <w:marRight w:val="0"/>
                          <w:marTop w:val="0"/>
                          <w:marBottom w:val="0"/>
                          <w:divBdr>
                            <w:top w:val="none" w:sz="0" w:space="0" w:color="auto"/>
                            <w:left w:val="none" w:sz="0" w:space="0" w:color="auto"/>
                            <w:bottom w:val="none" w:sz="0" w:space="0" w:color="auto"/>
                            <w:right w:val="none" w:sz="0" w:space="0" w:color="auto"/>
                          </w:divBdr>
                        </w:div>
                        <w:div w:id="376706505">
                          <w:marLeft w:val="0"/>
                          <w:marRight w:val="0"/>
                          <w:marTop w:val="0"/>
                          <w:marBottom w:val="0"/>
                          <w:divBdr>
                            <w:top w:val="none" w:sz="0" w:space="0" w:color="auto"/>
                            <w:left w:val="none" w:sz="0" w:space="0" w:color="auto"/>
                            <w:bottom w:val="none" w:sz="0" w:space="0" w:color="auto"/>
                            <w:right w:val="none" w:sz="0" w:space="0" w:color="auto"/>
                          </w:divBdr>
                        </w:div>
                        <w:div w:id="1213730804">
                          <w:marLeft w:val="0"/>
                          <w:marRight w:val="0"/>
                          <w:marTop w:val="0"/>
                          <w:marBottom w:val="0"/>
                          <w:divBdr>
                            <w:top w:val="none" w:sz="0" w:space="0" w:color="auto"/>
                            <w:left w:val="none" w:sz="0" w:space="0" w:color="auto"/>
                            <w:bottom w:val="none" w:sz="0" w:space="0" w:color="auto"/>
                            <w:right w:val="none" w:sz="0" w:space="0" w:color="auto"/>
                          </w:divBdr>
                        </w:div>
                        <w:div w:id="342896999">
                          <w:marLeft w:val="0"/>
                          <w:marRight w:val="0"/>
                          <w:marTop w:val="0"/>
                          <w:marBottom w:val="0"/>
                          <w:divBdr>
                            <w:top w:val="none" w:sz="0" w:space="0" w:color="auto"/>
                            <w:left w:val="none" w:sz="0" w:space="0" w:color="auto"/>
                            <w:bottom w:val="none" w:sz="0" w:space="0" w:color="auto"/>
                            <w:right w:val="none" w:sz="0" w:space="0" w:color="auto"/>
                          </w:divBdr>
                        </w:div>
                        <w:div w:id="1252355764">
                          <w:marLeft w:val="0"/>
                          <w:marRight w:val="0"/>
                          <w:marTop w:val="0"/>
                          <w:marBottom w:val="0"/>
                          <w:divBdr>
                            <w:top w:val="none" w:sz="0" w:space="0" w:color="auto"/>
                            <w:left w:val="none" w:sz="0" w:space="0" w:color="auto"/>
                            <w:bottom w:val="none" w:sz="0" w:space="0" w:color="auto"/>
                            <w:right w:val="none" w:sz="0" w:space="0" w:color="auto"/>
                          </w:divBdr>
                        </w:div>
                        <w:div w:id="206722133">
                          <w:marLeft w:val="0"/>
                          <w:marRight w:val="0"/>
                          <w:marTop w:val="0"/>
                          <w:marBottom w:val="0"/>
                          <w:divBdr>
                            <w:top w:val="none" w:sz="0" w:space="0" w:color="auto"/>
                            <w:left w:val="none" w:sz="0" w:space="0" w:color="auto"/>
                            <w:bottom w:val="none" w:sz="0" w:space="0" w:color="auto"/>
                            <w:right w:val="none" w:sz="0" w:space="0" w:color="auto"/>
                          </w:divBdr>
                        </w:div>
                        <w:div w:id="1402289504">
                          <w:marLeft w:val="0"/>
                          <w:marRight w:val="0"/>
                          <w:marTop w:val="0"/>
                          <w:marBottom w:val="0"/>
                          <w:divBdr>
                            <w:top w:val="none" w:sz="0" w:space="0" w:color="auto"/>
                            <w:left w:val="none" w:sz="0" w:space="0" w:color="auto"/>
                            <w:bottom w:val="none" w:sz="0" w:space="0" w:color="auto"/>
                            <w:right w:val="none" w:sz="0" w:space="0" w:color="auto"/>
                          </w:divBdr>
                        </w:div>
                        <w:div w:id="44481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2764">
              <w:marLeft w:val="0"/>
              <w:marRight w:val="0"/>
              <w:marTop w:val="600"/>
              <w:marBottom w:val="600"/>
              <w:divBdr>
                <w:top w:val="none" w:sz="0" w:space="0" w:color="auto"/>
                <w:left w:val="none" w:sz="0" w:space="0" w:color="auto"/>
                <w:bottom w:val="none" w:sz="0" w:space="0" w:color="auto"/>
                <w:right w:val="none" w:sz="0" w:space="0" w:color="auto"/>
              </w:divBdr>
              <w:divsChild>
                <w:div w:id="1516260266">
                  <w:marLeft w:val="0"/>
                  <w:marRight w:val="0"/>
                  <w:marTop w:val="0"/>
                  <w:marBottom w:val="0"/>
                  <w:divBdr>
                    <w:top w:val="none" w:sz="0" w:space="0" w:color="auto"/>
                    <w:left w:val="none" w:sz="0" w:space="0" w:color="auto"/>
                    <w:bottom w:val="none" w:sz="0" w:space="0" w:color="auto"/>
                    <w:right w:val="none" w:sz="0" w:space="0" w:color="auto"/>
                  </w:divBdr>
                  <w:divsChild>
                    <w:div w:id="1099451543">
                      <w:marLeft w:val="0"/>
                      <w:marRight w:val="0"/>
                      <w:marTop w:val="0"/>
                      <w:marBottom w:val="0"/>
                      <w:divBdr>
                        <w:top w:val="none" w:sz="0" w:space="0" w:color="auto"/>
                        <w:left w:val="none" w:sz="0" w:space="0" w:color="auto"/>
                        <w:bottom w:val="none" w:sz="0" w:space="0" w:color="auto"/>
                        <w:right w:val="none" w:sz="0" w:space="0" w:color="auto"/>
                      </w:divBdr>
                      <w:divsChild>
                        <w:div w:id="646278496">
                          <w:marLeft w:val="0"/>
                          <w:marRight w:val="0"/>
                          <w:marTop w:val="0"/>
                          <w:marBottom w:val="0"/>
                          <w:divBdr>
                            <w:top w:val="none" w:sz="0" w:space="0" w:color="auto"/>
                            <w:left w:val="none" w:sz="0" w:space="0" w:color="auto"/>
                            <w:bottom w:val="none" w:sz="0" w:space="0" w:color="auto"/>
                            <w:right w:val="none" w:sz="0" w:space="0" w:color="auto"/>
                          </w:divBdr>
                        </w:div>
                        <w:div w:id="518203128">
                          <w:marLeft w:val="0"/>
                          <w:marRight w:val="0"/>
                          <w:marTop w:val="0"/>
                          <w:marBottom w:val="0"/>
                          <w:divBdr>
                            <w:top w:val="none" w:sz="0" w:space="0" w:color="auto"/>
                            <w:left w:val="none" w:sz="0" w:space="0" w:color="auto"/>
                            <w:bottom w:val="none" w:sz="0" w:space="0" w:color="auto"/>
                            <w:right w:val="none" w:sz="0" w:space="0" w:color="auto"/>
                          </w:divBdr>
                        </w:div>
                        <w:div w:id="18510004">
                          <w:marLeft w:val="0"/>
                          <w:marRight w:val="0"/>
                          <w:marTop w:val="0"/>
                          <w:marBottom w:val="0"/>
                          <w:divBdr>
                            <w:top w:val="none" w:sz="0" w:space="0" w:color="auto"/>
                            <w:left w:val="none" w:sz="0" w:space="0" w:color="auto"/>
                            <w:bottom w:val="none" w:sz="0" w:space="0" w:color="auto"/>
                            <w:right w:val="none" w:sz="0" w:space="0" w:color="auto"/>
                          </w:divBdr>
                        </w:div>
                        <w:div w:id="1306617697">
                          <w:marLeft w:val="0"/>
                          <w:marRight w:val="0"/>
                          <w:marTop w:val="0"/>
                          <w:marBottom w:val="0"/>
                          <w:divBdr>
                            <w:top w:val="none" w:sz="0" w:space="0" w:color="auto"/>
                            <w:left w:val="none" w:sz="0" w:space="0" w:color="auto"/>
                            <w:bottom w:val="none" w:sz="0" w:space="0" w:color="auto"/>
                            <w:right w:val="none" w:sz="0" w:space="0" w:color="auto"/>
                          </w:divBdr>
                        </w:div>
                        <w:div w:id="441153254">
                          <w:marLeft w:val="0"/>
                          <w:marRight w:val="0"/>
                          <w:marTop w:val="0"/>
                          <w:marBottom w:val="0"/>
                          <w:divBdr>
                            <w:top w:val="none" w:sz="0" w:space="0" w:color="auto"/>
                            <w:left w:val="none" w:sz="0" w:space="0" w:color="auto"/>
                            <w:bottom w:val="none" w:sz="0" w:space="0" w:color="auto"/>
                            <w:right w:val="none" w:sz="0" w:space="0" w:color="auto"/>
                          </w:divBdr>
                        </w:div>
                        <w:div w:id="290282175">
                          <w:marLeft w:val="0"/>
                          <w:marRight w:val="0"/>
                          <w:marTop w:val="0"/>
                          <w:marBottom w:val="0"/>
                          <w:divBdr>
                            <w:top w:val="none" w:sz="0" w:space="0" w:color="auto"/>
                            <w:left w:val="none" w:sz="0" w:space="0" w:color="auto"/>
                            <w:bottom w:val="none" w:sz="0" w:space="0" w:color="auto"/>
                            <w:right w:val="none" w:sz="0" w:space="0" w:color="auto"/>
                          </w:divBdr>
                        </w:div>
                        <w:div w:id="1668165480">
                          <w:marLeft w:val="0"/>
                          <w:marRight w:val="0"/>
                          <w:marTop w:val="0"/>
                          <w:marBottom w:val="0"/>
                          <w:divBdr>
                            <w:top w:val="none" w:sz="0" w:space="0" w:color="auto"/>
                            <w:left w:val="none" w:sz="0" w:space="0" w:color="auto"/>
                            <w:bottom w:val="none" w:sz="0" w:space="0" w:color="auto"/>
                            <w:right w:val="none" w:sz="0" w:space="0" w:color="auto"/>
                          </w:divBdr>
                        </w:div>
                        <w:div w:id="1061174529">
                          <w:marLeft w:val="0"/>
                          <w:marRight w:val="0"/>
                          <w:marTop w:val="0"/>
                          <w:marBottom w:val="0"/>
                          <w:divBdr>
                            <w:top w:val="none" w:sz="0" w:space="0" w:color="auto"/>
                            <w:left w:val="none" w:sz="0" w:space="0" w:color="auto"/>
                            <w:bottom w:val="none" w:sz="0" w:space="0" w:color="auto"/>
                            <w:right w:val="none" w:sz="0" w:space="0" w:color="auto"/>
                          </w:divBdr>
                        </w:div>
                        <w:div w:id="1652756054">
                          <w:marLeft w:val="0"/>
                          <w:marRight w:val="0"/>
                          <w:marTop w:val="0"/>
                          <w:marBottom w:val="0"/>
                          <w:divBdr>
                            <w:top w:val="none" w:sz="0" w:space="0" w:color="auto"/>
                            <w:left w:val="none" w:sz="0" w:space="0" w:color="auto"/>
                            <w:bottom w:val="none" w:sz="0" w:space="0" w:color="auto"/>
                            <w:right w:val="none" w:sz="0" w:space="0" w:color="auto"/>
                          </w:divBdr>
                        </w:div>
                        <w:div w:id="289363466">
                          <w:marLeft w:val="0"/>
                          <w:marRight w:val="0"/>
                          <w:marTop w:val="0"/>
                          <w:marBottom w:val="0"/>
                          <w:divBdr>
                            <w:top w:val="none" w:sz="0" w:space="0" w:color="auto"/>
                            <w:left w:val="none" w:sz="0" w:space="0" w:color="auto"/>
                            <w:bottom w:val="none" w:sz="0" w:space="0" w:color="auto"/>
                            <w:right w:val="none" w:sz="0" w:space="0" w:color="auto"/>
                          </w:divBdr>
                        </w:div>
                        <w:div w:id="178056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23549">
              <w:marLeft w:val="0"/>
              <w:marRight w:val="0"/>
              <w:marTop w:val="600"/>
              <w:marBottom w:val="600"/>
              <w:divBdr>
                <w:top w:val="none" w:sz="0" w:space="0" w:color="auto"/>
                <w:left w:val="none" w:sz="0" w:space="0" w:color="auto"/>
                <w:bottom w:val="none" w:sz="0" w:space="0" w:color="auto"/>
                <w:right w:val="none" w:sz="0" w:space="0" w:color="auto"/>
              </w:divBdr>
              <w:divsChild>
                <w:div w:id="139931682">
                  <w:marLeft w:val="0"/>
                  <w:marRight w:val="0"/>
                  <w:marTop w:val="0"/>
                  <w:marBottom w:val="0"/>
                  <w:divBdr>
                    <w:top w:val="none" w:sz="0" w:space="0" w:color="auto"/>
                    <w:left w:val="none" w:sz="0" w:space="0" w:color="auto"/>
                    <w:bottom w:val="none" w:sz="0" w:space="0" w:color="auto"/>
                    <w:right w:val="none" w:sz="0" w:space="0" w:color="auto"/>
                  </w:divBdr>
                  <w:divsChild>
                    <w:div w:id="107546978">
                      <w:marLeft w:val="0"/>
                      <w:marRight w:val="0"/>
                      <w:marTop w:val="0"/>
                      <w:marBottom w:val="0"/>
                      <w:divBdr>
                        <w:top w:val="none" w:sz="0" w:space="0" w:color="auto"/>
                        <w:left w:val="none" w:sz="0" w:space="0" w:color="auto"/>
                        <w:bottom w:val="none" w:sz="0" w:space="0" w:color="auto"/>
                        <w:right w:val="none" w:sz="0" w:space="0" w:color="auto"/>
                      </w:divBdr>
                      <w:divsChild>
                        <w:div w:id="1926257523">
                          <w:marLeft w:val="0"/>
                          <w:marRight w:val="0"/>
                          <w:marTop w:val="0"/>
                          <w:marBottom w:val="0"/>
                          <w:divBdr>
                            <w:top w:val="none" w:sz="0" w:space="0" w:color="auto"/>
                            <w:left w:val="none" w:sz="0" w:space="0" w:color="auto"/>
                            <w:bottom w:val="none" w:sz="0" w:space="0" w:color="auto"/>
                            <w:right w:val="none" w:sz="0" w:space="0" w:color="auto"/>
                          </w:divBdr>
                        </w:div>
                        <w:div w:id="1802796190">
                          <w:marLeft w:val="0"/>
                          <w:marRight w:val="0"/>
                          <w:marTop w:val="0"/>
                          <w:marBottom w:val="0"/>
                          <w:divBdr>
                            <w:top w:val="none" w:sz="0" w:space="0" w:color="auto"/>
                            <w:left w:val="none" w:sz="0" w:space="0" w:color="auto"/>
                            <w:bottom w:val="none" w:sz="0" w:space="0" w:color="auto"/>
                            <w:right w:val="none" w:sz="0" w:space="0" w:color="auto"/>
                          </w:divBdr>
                        </w:div>
                        <w:div w:id="2041468445">
                          <w:marLeft w:val="0"/>
                          <w:marRight w:val="0"/>
                          <w:marTop w:val="0"/>
                          <w:marBottom w:val="0"/>
                          <w:divBdr>
                            <w:top w:val="none" w:sz="0" w:space="0" w:color="auto"/>
                            <w:left w:val="none" w:sz="0" w:space="0" w:color="auto"/>
                            <w:bottom w:val="none" w:sz="0" w:space="0" w:color="auto"/>
                            <w:right w:val="none" w:sz="0" w:space="0" w:color="auto"/>
                          </w:divBdr>
                        </w:div>
                        <w:div w:id="744307271">
                          <w:marLeft w:val="0"/>
                          <w:marRight w:val="0"/>
                          <w:marTop w:val="0"/>
                          <w:marBottom w:val="0"/>
                          <w:divBdr>
                            <w:top w:val="none" w:sz="0" w:space="0" w:color="auto"/>
                            <w:left w:val="none" w:sz="0" w:space="0" w:color="auto"/>
                            <w:bottom w:val="none" w:sz="0" w:space="0" w:color="auto"/>
                            <w:right w:val="none" w:sz="0" w:space="0" w:color="auto"/>
                          </w:divBdr>
                        </w:div>
                        <w:div w:id="1326855246">
                          <w:marLeft w:val="0"/>
                          <w:marRight w:val="0"/>
                          <w:marTop w:val="0"/>
                          <w:marBottom w:val="0"/>
                          <w:divBdr>
                            <w:top w:val="none" w:sz="0" w:space="0" w:color="auto"/>
                            <w:left w:val="none" w:sz="0" w:space="0" w:color="auto"/>
                            <w:bottom w:val="none" w:sz="0" w:space="0" w:color="auto"/>
                            <w:right w:val="none" w:sz="0" w:space="0" w:color="auto"/>
                          </w:divBdr>
                        </w:div>
                        <w:div w:id="717247952">
                          <w:marLeft w:val="0"/>
                          <w:marRight w:val="0"/>
                          <w:marTop w:val="0"/>
                          <w:marBottom w:val="0"/>
                          <w:divBdr>
                            <w:top w:val="none" w:sz="0" w:space="0" w:color="auto"/>
                            <w:left w:val="none" w:sz="0" w:space="0" w:color="auto"/>
                            <w:bottom w:val="none" w:sz="0" w:space="0" w:color="auto"/>
                            <w:right w:val="none" w:sz="0" w:space="0" w:color="auto"/>
                          </w:divBdr>
                        </w:div>
                        <w:div w:id="1034114722">
                          <w:marLeft w:val="0"/>
                          <w:marRight w:val="0"/>
                          <w:marTop w:val="0"/>
                          <w:marBottom w:val="0"/>
                          <w:divBdr>
                            <w:top w:val="none" w:sz="0" w:space="0" w:color="auto"/>
                            <w:left w:val="none" w:sz="0" w:space="0" w:color="auto"/>
                            <w:bottom w:val="none" w:sz="0" w:space="0" w:color="auto"/>
                            <w:right w:val="none" w:sz="0" w:space="0" w:color="auto"/>
                          </w:divBdr>
                        </w:div>
                        <w:div w:id="548149213">
                          <w:marLeft w:val="0"/>
                          <w:marRight w:val="0"/>
                          <w:marTop w:val="0"/>
                          <w:marBottom w:val="0"/>
                          <w:divBdr>
                            <w:top w:val="none" w:sz="0" w:space="0" w:color="auto"/>
                            <w:left w:val="none" w:sz="0" w:space="0" w:color="auto"/>
                            <w:bottom w:val="none" w:sz="0" w:space="0" w:color="auto"/>
                            <w:right w:val="none" w:sz="0" w:space="0" w:color="auto"/>
                          </w:divBdr>
                        </w:div>
                        <w:div w:id="75590166">
                          <w:marLeft w:val="0"/>
                          <w:marRight w:val="0"/>
                          <w:marTop w:val="0"/>
                          <w:marBottom w:val="0"/>
                          <w:divBdr>
                            <w:top w:val="none" w:sz="0" w:space="0" w:color="auto"/>
                            <w:left w:val="none" w:sz="0" w:space="0" w:color="auto"/>
                            <w:bottom w:val="none" w:sz="0" w:space="0" w:color="auto"/>
                            <w:right w:val="none" w:sz="0" w:space="0" w:color="auto"/>
                          </w:divBdr>
                        </w:div>
                        <w:div w:id="2112436865">
                          <w:marLeft w:val="0"/>
                          <w:marRight w:val="0"/>
                          <w:marTop w:val="0"/>
                          <w:marBottom w:val="0"/>
                          <w:divBdr>
                            <w:top w:val="none" w:sz="0" w:space="0" w:color="auto"/>
                            <w:left w:val="none" w:sz="0" w:space="0" w:color="auto"/>
                            <w:bottom w:val="none" w:sz="0" w:space="0" w:color="auto"/>
                            <w:right w:val="none" w:sz="0" w:space="0" w:color="auto"/>
                          </w:divBdr>
                        </w:div>
                        <w:div w:id="31217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76526">
      <w:bodyDiv w:val="1"/>
      <w:marLeft w:val="0"/>
      <w:marRight w:val="0"/>
      <w:marTop w:val="0"/>
      <w:marBottom w:val="0"/>
      <w:divBdr>
        <w:top w:val="none" w:sz="0" w:space="0" w:color="auto"/>
        <w:left w:val="none" w:sz="0" w:space="0" w:color="auto"/>
        <w:bottom w:val="none" w:sz="0" w:space="0" w:color="auto"/>
        <w:right w:val="none" w:sz="0" w:space="0" w:color="auto"/>
      </w:divBdr>
      <w:divsChild>
        <w:div w:id="441799271">
          <w:marLeft w:val="0"/>
          <w:marRight w:val="0"/>
          <w:marTop w:val="0"/>
          <w:marBottom w:val="0"/>
          <w:divBdr>
            <w:top w:val="none" w:sz="0" w:space="0" w:color="auto"/>
            <w:left w:val="none" w:sz="0" w:space="0" w:color="auto"/>
            <w:bottom w:val="none" w:sz="0" w:space="0" w:color="auto"/>
            <w:right w:val="none" w:sz="0" w:space="0" w:color="auto"/>
          </w:divBdr>
          <w:divsChild>
            <w:div w:id="1183514821">
              <w:marLeft w:val="0"/>
              <w:marRight w:val="0"/>
              <w:marTop w:val="0"/>
              <w:marBottom w:val="0"/>
              <w:divBdr>
                <w:top w:val="none" w:sz="0" w:space="0" w:color="auto"/>
                <w:left w:val="none" w:sz="0" w:space="0" w:color="auto"/>
                <w:bottom w:val="none" w:sz="0" w:space="0" w:color="auto"/>
                <w:right w:val="none" w:sz="0" w:space="0" w:color="auto"/>
              </w:divBdr>
              <w:divsChild>
                <w:div w:id="1839150042">
                  <w:marLeft w:val="0"/>
                  <w:marRight w:val="0"/>
                  <w:marTop w:val="0"/>
                  <w:marBottom w:val="0"/>
                  <w:divBdr>
                    <w:top w:val="none" w:sz="0" w:space="0" w:color="auto"/>
                    <w:left w:val="none" w:sz="0" w:space="0" w:color="auto"/>
                    <w:bottom w:val="none" w:sz="0" w:space="0" w:color="auto"/>
                    <w:right w:val="none" w:sz="0" w:space="0" w:color="auto"/>
                  </w:divBdr>
                  <w:divsChild>
                    <w:div w:id="174942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952754">
          <w:marLeft w:val="-300"/>
          <w:marRight w:val="-300"/>
          <w:marTop w:val="300"/>
          <w:marBottom w:val="300"/>
          <w:divBdr>
            <w:top w:val="none" w:sz="0" w:space="0" w:color="auto"/>
            <w:left w:val="none" w:sz="0" w:space="0" w:color="auto"/>
            <w:bottom w:val="none" w:sz="0" w:space="0" w:color="auto"/>
            <w:right w:val="none" w:sz="0" w:space="0" w:color="auto"/>
          </w:divBdr>
          <w:divsChild>
            <w:div w:id="1486702253">
              <w:marLeft w:val="0"/>
              <w:marRight w:val="0"/>
              <w:marTop w:val="0"/>
              <w:marBottom w:val="0"/>
              <w:divBdr>
                <w:top w:val="none" w:sz="0" w:space="0" w:color="auto"/>
                <w:left w:val="none" w:sz="0" w:space="0" w:color="auto"/>
                <w:bottom w:val="none" w:sz="0" w:space="0" w:color="auto"/>
                <w:right w:val="none" w:sz="0" w:space="0" w:color="auto"/>
              </w:divBdr>
            </w:div>
          </w:divsChild>
        </w:div>
        <w:div w:id="2132935507">
          <w:marLeft w:val="0"/>
          <w:marRight w:val="0"/>
          <w:marTop w:val="0"/>
          <w:marBottom w:val="0"/>
          <w:divBdr>
            <w:top w:val="none" w:sz="0" w:space="0" w:color="auto"/>
            <w:left w:val="none" w:sz="0" w:space="0" w:color="auto"/>
            <w:bottom w:val="none" w:sz="0" w:space="0" w:color="auto"/>
            <w:right w:val="none" w:sz="0" w:space="0" w:color="auto"/>
          </w:divBdr>
          <w:divsChild>
            <w:div w:id="79371510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71687">
      <w:bodyDiv w:val="1"/>
      <w:marLeft w:val="0"/>
      <w:marRight w:val="0"/>
      <w:marTop w:val="0"/>
      <w:marBottom w:val="0"/>
      <w:divBdr>
        <w:top w:val="none" w:sz="0" w:space="0" w:color="auto"/>
        <w:left w:val="none" w:sz="0" w:space="0" w:color="auto"/>
        <w:bottom w:val="none" w:sz="0" w:space="0" w:color="auto"/>
        <w:right w:val="none" w:sz="0" w:space="0" w:color="auto"/>
      </w:divBdr>
      <w:divsChild>
        <w:div w:id="2127236764">
          <w:marLeft w:val="0"/>
          <w:marRight w:val="0"/>
          <w:marTop w:val="0"/>
          <w:marBottom w:val="375"/>
          <w:divBdr>
            <w:top w:val="none" w:sz="0" w:space="0" w:color="auto"/>
            <w:left w:val="none" w:sz="0" w:space="0" w:color="auto"/>
            <w:bottom w:val="none" w:sz="0" w:space="0" w:color="auto"/>
            <w:right w:val="none" w:sz="0" w:space="0" w:color="auto"/>
          </w:divBdr>
          <w:divsChild>
            <w:div w:id="995183307">
              <w:marLeft w:val="0"/>
              <w:marRight w:val="0"/>
              <w:marTop w:val="0"/>
              <w:marBottom w:val="0"/>
              <w:divBdr>
                <w:top w:val="none" w:sz="0" w:space="0" w:color="auto"/>
                <w:left w:val="none" w:sz="0" w:space="0" w:color="auto"/>
                <w:bottom w:val="none" w:sz="0" w:space="0" w:color="auto"/>
                <w:right w:val="none" w:sz="0" w:space="0" w:color="auto"/>
              </w:divBdr>
              <w:divsChild>
                <w:div w:id="16456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2135">
          <w:marLeft w:val="0"/>
          <w:marRight w:val="0"/>
          <w:marTop w:val="0"/>
          <w:marBottom w:val="480"/>
          <w:divBdr>
            <w:top w:val="none" w:sz="0" w:space="0" w:color="auto"/>
            <w:left w:val="none" w:sz="0" w:space="0" w:color="auto"/>
            <w:bottom w:val="none" w:sz="0" w:space="0" w:color="auto"/>
            <w:right w:val="none" w:sz="0" w:space="0" w:color="auto"/>
          </w:divBdr>
          <w:divsChild>
            <w:div w:id="102505100">
              <w:marLeft w:val="0"/>
              <w:marRight w:val="0"/>
              <w:marTop w:val="0"/>
              <w:marBottom w:val="0"/>
              <w:divBdr>
                <w:top w:val="none" w:sz="0" w:space="0" w:color="auto"/>
                <w:left w:val="none" w:sz="0" w:space="0" w:color="auto"/>
                <w:bottom w:val="none" w:sz="0" w:space="0" w:color="auto"/>
                <w:right w:val="none" w:sz="0" w:space="0" w:color="auto"/>
              </w:divBdr>
            </w:div>
          </w:divsChild>
        </w:div>
        <w:div w:id="1063605444">
          <w:marLeft w:val="0"/>
          <w:marRight w:val="0"/>
          <w:marTop w:val="0"/>
          <w:marBottom w:val="0"/>
          <w:divBdr>
            <w:top w:val="none" w:sz="0" w:space="0" w:color="auto"/>
            <w:left w:val="none" w:sz="0" w:space="0" w:color="auto"/>
            <w:bottom w:val="none" w:sz="0" w:space="0" w:color="auto"/>
            <w:right w:val="none" w:sz="0" w:space="0" w:color="auto"/>
          </w:divBdr>
          <w:divsChild>
            <w:div w:id="1602756625">
              <w:marLeft w:val="0"/>
              <w:marRight w:val="0"/>
              <w:marTop w:val="0"/>
              <w:marBottom w:val="0"/>
              <w:divBdr>
                <w:top w:val="none" w:sz="0" w:space="0" w:color="auto"/>
                <w:left w:val="none" w:sz="0" w:space="0" w:color="auto"/>
                <w:bottom w:val="none" w:sz="0" w:space="0" w:color="auto"/>
                <w:right w:val="none" w:sz="0" w:space="0" w:color="auto"/>
              </w:divBdr>
              <w:divsChild>
                <w:div w:id="1214540596">
                  <w:marLeft w:val="0"/>
                  <w:marRight w:val="0"/>
                  <w:marTop w:val="0"/>
                  <w:marBottom w:val="0"/>
                  <w:divBdr>
                    <w:top w:val="none" w:sz="0" w:space="0" w:color="auto"/>
                    <w:left w:val="none" w:sz="0" w:space="0" w:color="auto"/>
                    <w:bottom w:val="none" w:sz="0" w:space="0" w:color="auto"/>
                    <w:right w:val="none" w:sz="0" w:space="0" w:color="auto"/>
                  </w:divBdr>
                  <w:divsChild>
                    <w:div w:id="424691175">
                      <w:marLeft w:val="0"/>
                      <w:marRight w:val="0"/>
                      <w:marTop w:val="0"/>
                      <w:marBottom w:val="363"/>
                      <w:divBdr>
                        <w:top w:val="none" w:sz="0" w:space="0" w:color="auto"/>
                        <w:left w:val="none" w:sz="0" w:space="0" w:color="auto"/>
                        <w:bottom w:val="none" w:sz="0" w:space="0" w:color="auto"/>
                        <w:right w:val="none" w:sz="0" w:space="0" w:color="auto"/>
                      </w:divBdr>
                      <w:divsChild>
                        <w:div w:id="18771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907718">
      <w:bodyDiv w:val="1"/>
      <w:marLeft w:val="0"/>
      <w:marRight w:val="0"/>
      <w:marTop w:val="0"/>
      <w:marBottom w:val="0"/>
      <w:divBdr>
        <w:top w:val="none" w:sz="0" w:space="0" w:color="auto"/>
        <w:left w:val="none" w:sz="0" w:space="0" w:color="auto"/>
        <w:bottom w:val="none" w:sz="0" w:space="0" w:color="auto"/>
        <w:right w:val="none" w:sz="0" w:space="0" w:color="auto"/>
      </w:divBdr>
      <w:divsChild>
        <w:div w:id="2053728029">
          <w:marLeft w:val="0"/>
          <w:marRight w:val="0"/>
          <w:marTop w:val="0"/>
          <w:marBottom w:val="0"/>
          <w:divBdr>
            <w:top w:val="none" w:sz="0" w:space="0" w:color="auto"/>
            <w:left w:val="none" w:sz="0" w:space="0" w:color="auto"/>
            <w:bottom w:val="none" w:sz="0" w:space="0" w:color="auto"/>
            <w:right w:val="none" w:sz="0" w:space="0" w:color="auto"/>
          </w:divBdr>
          <w:divsChild>
            <w:div w:id="1170218793">
              <w:marLeft w:val="0"/>
              <w:marRight w:val="0"/>
              <w:marTop w:val="0"/>
              <w:marBottom w:val="0"/>
              <w:divBdr>
                <w:top w:val="none" w:sz="0" w:space="0" w:color="auto"/>
                <w:left w:val="none" w:sz="0" w:space="0" w:color="auto"/>
                <w:bottom w:val="none" w:sz="0" w:space="0" w:color="auto"/>
                <w:right w:val="none" w:sz="0" w:space="0" w:color="auto"/>
              </w:divBdr>
            </w:div>
          </w:divsChild>
        </w:div>
        <w:div w:id="260380166">
          <w:marLeft w:val="0"/>
          <w:marRight w:val="0"/>
          <w:marTop w:val="0"/>
          <w:marBottom w:val="0"/>
          <w:divBdr>
            <w:top w:val="none" w:sz="0" w:space="0" w:color="auto"/>
            <w:left w:val="none" w:sz="0" w:space="0" w:color="auto"/>
            <w:bottom w:val="none" w:sz="0" w:space="0" w:color="auto"/>
            <w:right w:val="none" w:sz="0" w:space="0" w:color="auto"/>
          </w:divBdr>
          <w:divsChild>
            <w:div w:id="600725584">
              <w:marLeft w:val="0"/>
              <w:marRight w:val="0"/>
              <w:marTop w:val="105"/>
              <w:marBottom w:val="105"/>
              <w:divBdr>
                <w:top w:val="none" w:sz="0" w:space="0" w:color="auto"/>
                <w:left w:val="none" w:sz="0" w:space="0" w:color="auto"/>
                <w:bottom w:val="none" w:sz="0" w:space="0" w:color="auto"/>
                <w:right w:val="none" w:sz="0" w:space="0" w:color="auto"/>
              </w:divBdr>
            </w:div>
          </w:divsChild>
        </w:div>
        <w:div w:id="969898330">
          <w:marLeft w:val="0"/>
          <w:marRight w:val="0"/>
          <w:marTop w:val="0"/>
          <w:marBottom w:val="0"/>
          <w:divBdr>
            <w:top w:val="none" w:sz="0" w:space="0" w:color="auto"/>
            <w:left w:val="none" w:sz="0" w:space="0" w:color="auto"/>
            <w:bottom w:val="none" w:sz="0" w:space="0" w:color="auto"/>
            <w:right w:val="none" w:sz="0" w:space="0" w:color="auto"/>
          </w:divBdr>
          <w:divsChild>
            <w:div w:id="1667394596">
              <w:marLeft w:val="0"/>
              <w:marRight w:val="0"/>
              <w:marTop w:val="0"/>
              <w:marBottom w:val="0"/>
              <w:divBdr>
                <w:top w:val="none" w:sz="0" w:space="0" w:color="auto"/>
                <w:left w:val="none" w:sz="0" w:space="0" w:color="auto"/>
                <w:bottom w:val="none" w:sz="0" w:space="0" w:color="auto"/>
                <w:right w:val="none" w:sz="0" w:space="0" w:color="auto"/>
              </w:divBdr>
              <w:divsChild>
                <w:div w:id="1540512598">
                  <w:marLeft w:val="0"/>
                  <w:marRight w:val="0"/>
                  <w:marTop w:val="240"/>
                  <w:marBottom w:val="240"/>
                  <w:divBdr>
                    <w:top w:val="none" w:sz="0" w:space="0" w:color="auto"/>
                    <w:left w:val="none" w:sz="0" w:space="0" w:color="auto"/>
                    <w:bottom w:val="none" w:sz="0" w:space="0" w:color="auto"/>
                    <w:right w:val="none" w:sz="0" w:space="0" w:color="auto"/>
                  </w:divBdr>
                  <w:divsChild>
                    <w:div w:id="2092582262">
                      <w:marLeft w:val="0"/>
                      <w:marRight w:val="0"/>
                      <w:marTop w:val="0"/>
                      <w:marBottom w:val="0"/>
                      <w:divBdr>
                        <w:top w:val="none" w:sz="0" w:space="0" w:color="auto"/>
                        <w:left w:val="none" w:sz="0" w:space="0" w:color="auto"/>
                        <w:bottom w:val="none" w:sz="0" w:space="0" w:color="auto"/>
                        <w:right w:val="none" w:sz="0" w:space="0" w:color="auto"/>
                      </w:divBdr>
                    </w:div>
                  </w:divsChild>
                </w:div>
                <w:div w:id="1821573485">
                  <w:marLeft w:val="0"/>
                  <w:marRight w:val="0"/>
                  <w:marTop w:val="0"/>
                  <w:marBottom w:val="0"/>
                  <w:divBdr>
                    <w:top w:val="none" w:sz="0" w:space="0" w:color="auto"/>
                    <w:left w:val="none" w:sz="0" w:space="0" w:color="auto"/>
                    <w:bottom w:val="none" w:sz="0" w:space="0" w:color="auto"/>
                    <w:right w:val="none" w:sz="0" w:space="0" w:color="auto"/>
                  </w:divBdr>
                  <w:divsChild>
                    <w:div w:id="122358284">
                      <w:marLeft w:val="0"/>
                      <w:marRight w:val="0"/>
                      <w:marTop w:val="0"/>
                      <w:marBottom w:val="120"/>
                      <w:divBdr>
                        <w:top w:val="none" w:sz="0" w:space="0" w:color="auto"/>
                        <w:left w:val="none" w:sz="0" w:space="0" w:color="auto"/>
                        <w:bottom w:val="none" w:sz="0" w:space="0" w:color="auto"/>
                        <w:right w:val="none" w:sz="0" w:space="0" w:color="auto"/>
                      </w:divBdr>
                    </w:div>
                  </w:divsChild>
                </w:div>
                <w:div w:id="1849830526">
                  <w:marLeft w:val="0"/>
                  <w:marRight w:val="0"/>
                  <w:marTop w:val="240"/>
                  <w:marBottom w:val="240"/>
                  <w:divBdr>
                    <w:top w:val="none" w:sz="0" w:space="0" w:color="auto"/>
                    <w:left w:val="none" w:sz="0" w:space="0" w:color="auto"/>
                    <w:bottom w:val="none" w:sz="0" w:space="0" w:color="auto"/>
                    <w:right w:val="none" w:sz="0" w:space="0" w:color="auto"/>
                  </w:divBdr>
                  <w:divsChild>
                    <w:div w:id="875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36548589">
      <w:bodyDiv w:val="1"/>
      <w:marLeft w:val="0"/>
      <w:marRight w:val="0"/>
      <w:marTop w:val="0"/>
      <w:marBottom w:val="0"/>
      <w:divBdr>
        <w:top w:val="none" w:sz="0" w:space="0" w:color="auto"/>
        <w:left w:val="none" w:sz="0" w:space="0" w:color="auto"/>
        <w:bottom w:val="none" w:sz="0" w:space="0" w:color="auto"/>
        <w:right w:val="none" w:sz="0" w:space="0" w:color="auto"/>
      </w:divBdr>
      <w:divsChild>
        <w:div w:id="200359477">
          <w:marLeft w:val="0"/>
          <w:marRight w:val="0"/>
          <w:marTop w:val="0"/>
          <w:marBottom w:val="375"/>
          <w:divBdr>
            <w:top w:val="none" w:sz="0" w:space="0" w:color="auto"/>
            <w:left w:val="none" w:sz="0" w:space="0" w:color="auto"/>
            <w:bottom w:val="none" w:sz="0" w:space="0" w:color="auto"/>
            <w:right w:val="none" w:sz="0" w:space="0" w:color="auto"/>
          </w:divBdr>
          <w:divsChild>
            <w:div w:id="890962901">
              <w:marLeft w:val="0"/>
              <w:marRight w:val="0"/>
              <w:marTop w:val="0"/>
              <w:marBottom w:val="0"/>
              <w:divBdr>
                <w:top w:val="none" w:sz="0" w:space="0" w:color="auto"/>
                <w:left w:val="none" w:sz="0" w:space="0" w:color="auto"/>
                <w:bottom w:val="none" w:sz="0" w:space="0" w:color="auto"/>
                <w:right w:val="none" w:sz="0" w:space="0" w:color="auto"/>
              </w:divBdr>
              <w:divsChild>
                <w:div w:id="6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2618">
          <w:marLeft w:val="0"/>
          <w:marRight w:val="0"/>
          <w:marTop w:val="0"/>
          <w:marBottom w:val="480"/>
          <w:divBdr>
            <w:top w:val="none" w:sz="0" w:space="0" w:color="auto"/>
            <w:left w:val="none" w:sz="0" w:space="0" w:color="auto"/>
            <w:bottom w:val="none" w:sz="0" w:space="0" w:color="auto"/>
            <w:right w:val="none" w:sz="0" w:space="0" w:color="auto"/>
          </w:divBdr>
          <w:divsChild>
            <w:div w:id="530189839">
              <w:marLeft w:val="0"/>
              <w:marRight w:val="0"/>
              <w:marTop w:val="0"/>
              <w:marBottom w:val="0"/>
              <w:divBdr>
                <w:top w:val="none" w:sz="0" w:space="0" w:color="auto"/>
                <w:left w:val="none" w:sz="0" w:space="0" w:color="auto"/>
                <w:bottom w:val="none" w:sz="0" w:space="0" w:color="auto"/>
                <w:right w:val="none" w:sz="0" w:space="0" w:color="auto"/>
              </w:divBdr>
            </w:div>
          </w:divsChild>
        </w:div>
        <w:div w:id="2121683317">
          <w:marLeft w:val="0"/>
          <w:marRight w:val="0"/>
          <w:marTop w:val="0"/>
          <w:marBottom w:val="0"/>
          <w:divBdr>
            <w:top w:val="none" w:sz="0" w:space="0" w:color="auto"/>
            <w:left w:val="none" w:sz="0" w:space="0" w:color="auto"/>
            <w:bottom w:val="none" w:sz="0" w:space="0" w:color="auto"/>
            <w:right w:val="none" w:sz="0" w:space="0" w:color="auto"/>
          </w:divBdr>
          <w:divsChild>
            <w:div w:id="1364090476">
              <w:marLeft w:val="0"/>
              <w:marRight w:val="0"/>
              <w:marTop w:val="0"/>
              <w:marBottom w:val="0"/>
              <w:divBdr>
                <w:top w:val="none" w:sz="0" w:space="0" w:color="auto"/>
                <w:left w:val="none" w:sz="0" w:space="0" w:color="auto"/>
                <w:bottom w:val="none" w:sz="0" w:space="0" w:color="auto"/>
                <w:right w:val="none" w:sz="0" w:space="0" w:color="auto"/>
              </w:divBdr>
              <w:divsChild>
                <w:div w:id="667514960">
                  <w:marLeft w:val="0"/>
                  <w:marRight w:val="0"/>
                  <w:marTop w:val="0"/>
                  <w:marBottom w:val="0"/>
                  <w:divBdr>
                    <w:top w:val="none" w:sz="0" w:space="0" w:color="auto"/>
                    <w:left w:val="none" w:sz="0" w:space="0" w:color="auto"/>
                    <w:bottom w:val="none" w:sz="0" w:space="0" w:color="auto"/>
                    <w:right w:val="none" w:sz="0" w:space="0" w:color="auto"/>
                  </w:divBdr>
                  <w:divsChild>
                    <w:div w:id="1293824524">
                      <w:marLeft w:val="0"/>
                      <w:marRight w:val="0"/>
                      <w:marTop w:val="240"/>
                      <w:marBottom w:val="370"/>
                      <w:divBdr>
                        <w:top w:val="none" w:sz="0" w:space="0" w:color="auto"/>
                        <w:left w:val="none" w:sz="0" w:space="0" w:color="auto"/>
                        <w:bottom w:val="none" w:sz="0" w:space="0" w:color="auto"/>
                        <w:right w:val="none" w:sz="0" w:space="0" w:color="auto"/>
                      </w:divBdr>
                      <w:divsChild>
                        <w:div w:id="1509368980">
                          <w:marLeft w:val="0"/>
                          <w:marRight w:val="0"/>
                          <w:marTop w:val="0"/>
                          <w:marBottom w:val="0"/>
                          <w:divBdr>
                            <w:top w:val="none" w:sz="0" w:space="0" w:color="auto"/>
                            <w:left w:val="none" w:sz="0" w:space="0" w:color="auto"/>
                            <w:bottom w:val="none" w:sz="0" w:space="0" w:color="auto"/>
                            <w:right w:val="none" w:sz="0" w:space="0" w:color="auto"/>
                          </w:divBdr>
                        </w:div>
                      </w:divsChild>
                    </w:div>
                    <w:div w:id="1240860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54439092">
      <w:bodyDiv w:val="1"/>
      <w:marLeft w:val="0"/>
      <w:marRight w:val="0"/>
      <w:marTop w:val="0"/>
      <w:marBottom w:val="0"/>
      <w:divBdr>
        <w:top w:val="none" w:sz="0" w:space="0" w:color="auto"/>
        <w:left w:val="none" w:sz="0" w:space="0" w:color="auto"/>
        <w:bottom w:val="none" w:sz="0" w:space="0" w:color="auto"/>
        <w:right w:val="none" w:sz="0" w:space="0" w:color="auto"/>
      </w:divBdr>
      <w:divsChild>
        <w:div w:id="758670940">
          <w:marLeft w:val="0"/>
          <w:marRight w:val="0"/>
          <w:marTop w:val="0"/>
          <w:marBottom w:val="375"/>
          <w:divBdr>
            <w:top w:val="none" w:sz="0" w:space="0" w:color="auto"/>
            <w:left w:val="none" w:sz="0" w:space="0" w:color="auto"/>
            <w:bottom w:val="none" w:sz="0" w:space="0" w:color="auto"/>
            <w:right w:val="none" w:sz="0" w:space="0" w:color="auto"/>
          </w:divBdr>
          <w:divsChild>
            <w:div w:id="1302690465">
              <w:marLeft w:val="0"/>
              <w:marRight w:val="0"/>
              <w:marTop w:val="0"/>
              <w:marBottom w:val="0"/>
              <w:divBdr>
                <w:top w:val="none" w:sz="0" w:space="0" w:color="auto"/>
                <w:left w:val="none" w:sz="0" w:space="0" w:color="auto"/>
                <w:bottom w:val="none" w:sz="0" w:space="0" w:color="auto"/>
                <w:right w:val="none" w:sz="0" w:space="0" w:color="auto"/>
              </w:divBdr>
              <w:divsChild>
                <w:div w:id="17113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3699">
          <w:marLeft w:val="0"/>
          <w:marRight w:val="0"/>
          <w:marTop w:val="0"/>
          <w:marBottom w:val="480"/>
          <w:divBdr>
            <w:top w:val="none" w:sz="0" w:space="0" w:color="auto"/>
            <w:left w:val="none" w:sz="0" w:space="0" w:color="auto"/>
            <w:bottom w:val="none" w:sz="0" w:space="0" w:color="auto"/>
            <w:right w:val="none" w:sz="0" w:space="0" w:color="auto"/>
          </w:divBdr>
          <w:divsChild>
            <w:div w:id="38745109">
              <w:marLeft w:val="0"/>
              <w:marRight w:val="0"/>
              <w:marTop w:val="0"/>
              <w:marBottom w:val="0"/>
              <w:divBdr>
                <w:top w:val="none" w:sz="0" w:space="0" w:color="auto"/>
                <w:left w:val="none" w:sz="0" w:space="0" w:color="auto"/>
                <w:bottom w:val="none" w:sz="0" w:space="0" w:color="auto"/>
                <w:right w:val="none" w:sz="0" w:space="0" w:color="auto"/>
              </w:divBdr>
            </w:div>
          </w:divsChild>
        </w:div>
        <w:div w:id="893271982">
          <w:marLeft w:val="0"/>
          <w:marRight w:val="0"/>
          <w:marTop w:val="0"/>
          <w:marBottom w:val="0"/>
          <w:divBdr>
            <w:top w:val="none" w:sz="0" w:space="0" w:color="auto"/>
            <w:left w:val="none" w:sz="0" w:space="0" w:color="auto"/>
            <w:bottom w:val="none" w:sz="0" w:space="0" w:color="auto"/>
            <w:right w:val="none" w:sz="0" w:space="0" w:color="auto"/>
          </w:divBdr>
          <w:divsChild>
            <w:div w:id="456487475">
              <w:marLeft w:val="0"/>
              <w:marRight w:val="0"/>
              <w:marTop w:val="0"/>
              <w:marBottom w:val="0"/>
              <w:divBdr>
                <w:top w:val="none" w:sz="0" w:space="0" w:color="auto"/>
                <w:left w:val="none" w:sz="0" w:space="0" w:color="auto"/>
                <w:bottom w:val="none" w:sz="0" w:space="0" w:color="auto"/>
                <w:right w:val="none" w:sz="0" w:space="0" w:color="auto"/>
              </w:divBdr>
              <w:divsChild>
                <w:div w:id="1928609226">
                  <w:marLeft w:val="0"/>
                  <w:marRight w:val="0"/>
                  <w:marTop w:val="0"/>
                  <w:marBottom w:val="0"/>
                  <w:divBdr>
                    <w:top w:val="none" w:sz="0" w:space="0" w:color="auto"/>
                    <w:left w:val="none" w:sz="0" w:space="0" w:color="auto"/>
                    <w:bottom w:val="none" w:sz="0" w:space="0" w:color="auto"/>
                    <w:right w:val="none" w:sz="0" w:space="0" w:color="auto"/>
                  </w:divBdr>
                  <w:divsChild>
                    <w:div w:id="890725646">
                      <w:marLeft w:val="0"/>
                      <w:marRight w:val="0"/>
                      <w:marTop w:val="0"/>
                      <w:marBottom w:val="363"/>
                      <w:divBdr>
                        <w:top w:val="none" w:sz="0" w:space="0" w:color="auto"/>
                        <w:left w:val="none" w:sz="0" w:space="0" w:color="auto"/>
                        <w:bottom w:val="none" w:sz="0" w:space="0" w:color="auto"/>
                        <w:right w:val="none" w:sz="0" w:space="0" w:color="auto"/>
                      </w:divBdr>
                      <w:divsChild>
                        <w:div w:id="13335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90505">
      <w:bodyDiv w:val="1"/>
      <w:marLeft w:val="0"/>
      <w:marRight w:val="0"/>
      <w:marTop w:val="0"/>
      <w:marBottom w:val="0"/>
      <w:divBdr>
        <w:top w:val="none" w:sz="0" w:space="0" w:color="auto"/>
        <w:left w:val="none" w:sz="0" w:space="0" w:color="auto"/>
        <w:bottom w:val="none" w:sz="0" w:space="0" w:color="auto"/>
        <w:right w:val="none" w:sz="0" w:space="0" w:color="auto"/>
      </w:divBdr>
      <w:divsChild>
        <w:div w:id="1461611072">
          <w:marLeft w:val="0"/>
          <w:marRight w:val="0"/>
          <w:marTop w:val="0"/>
          <w:marBottom w:val="0"/>
          <w:divBdr>
            <w:top w:val="none" w:sz="0" w:space="0" w:color="auto"/>
            <w:left w:val="none" w:sz="0" w:space="0" w:color="auto"/>
            <w:bottom w:val="none" w:sz="0" w:space="0" w:color="auto"/>
            <w:right w:val="none" w:sz="0" w:space="0" w:color="auto"/>
          </w:divBdr>
          <w:divsChild>
            <w:div w:id="19064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76822232">
      <w:bodyDiv w:val="1"/>
      <w:marLeft w:val="0"/>
      <w:marRight w:val="0"/>
      <w:marTop w:val="0"/>
      <w:marBottom w:val="0"/>
      <w:divBdr>
        <w:top w:val="none" w:sz="0" w:space="0" w:color="auto"/>
        <w:left w:val="none" w:sz="0" w:space="0" w:color="auto"/>
        <w:bottom w:val="none" w:sz="0" w:space="0" w:color="auto"/>
        <w:right w:val="none" w:sz="0" w:space="0" w:color="auto"/>
      </w:divBdr>
      <w:divsChild>
        <w:div w:id="359084663">
          <w:marLeft w:val="0"/>
          <w:marRight w:val="0"/>
          <w:marTop w:val="0"/>
          <w:marBottom w:val="0"/>
          <w:divBdr>
            <w:top w:val="none" w:sz="0" w:space="0" w:color="auto"/>
            <w:left w:val="none" w:sz="0" w:space="0" w:color="auto"/>
            <w:bottom w:val="none" w:sz="0" w:space="0" w:color="auto"/>
            <w:right w:val="none" w:sz="0" w:space="0" w:color="auto"/>
          </w:divBdr>
          <w:divsChild>
            <w:div w:id="1825969674">
              <w:marLeft w:val="0"/>
              <w:marRight w:val="0"/>
              <w:marTop w:val="0"/>
              <w:marBottom w:val="0"/>
              <w:divBdr>
                <w:top w:val="none" w:sz="0" w:space="0" w:color="auto"/>
                <w:left w:val="none" w:sz="0" w:space="0" w:color="auto"/>
                <w:bottom w:val="none" w:sz="0" w:space="0" w:color="auto"/>
                <w:right w:val="none" w:sz="0" w:space="0" w:color="auto"/>
              </w:divBdr>
              <w:divsChild>
                <w:div w:id="417875025">
                  <w:marLeft w:val="0"/>
                  <w:marRight w:val="0"/>
                  <w:marTop w:val="0"/>
                  <w:marBottom w:val="0"/>
                  <w:divBdr>
                    <w:top w:val="none" w:sz="0" w:space="0" w:color="auto"/>
                    <w:left w:val="none" w:sz="0" w:space="0" w:color="auto"/>
                    <w:bottom w:val="none" w:sz="0" w:space="0" w:color="auto"/>
                    <w:right w:val="none" w:sz="0" w:space="0" w:color="auto"/>
                  </w:divBdr>
                  <w:divsChild>
                    <w:div w:id="12259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588">
          <w:marLeft w:val="0"/>
          <w:marRight w:val="0"/>
          <w:marTop w:val="0"/>
          <w:marBottom w:val="0"/>
          <w:divBdr>
            <w:top w:val="none" w:sz="0" w:space="0" w:color="auto"/>
            <w:left w:val="none" w:sz="0" w:space="0" w:color="auto"/>
            <w:bottom w:val="none" w:sz="0" w:space="0" w:color="auto"/>
            <w:right w:val="none" w:sz="0" w:space="0" w:color="auto"/>
          </w:divBdr>
          <w:divsChild>
            <w:div w:id="301078978">
              <w:marLeft w:val="0"/>
              <w:marRight w:val="0"/>
              <w:marTop w:val="0"/>
              <w:marBottom w:val="0"/>
              <w:divBdr>
                <w:top w:val="none" w:sz="0" w:space="0" w:color="auto"/>
                <w:left w:val="none" w:sz="0" w:space="0" w:color="auto"/>
                <w:bottom w:val="none" w:sz="0" w:space="0" w:color="auto"/>
                <w:right w:val="none" w:sz="0" w:space="0" w:color="auto"/>
              </w:divBdr>
              <w:divsChild>
                <w:div w:id="1227570154">
                  <w:marLeft w:val="0"/>
                  <w:marRight w:val="0"/>
                  <w:marTop w:val="0"/>
                  <w:marBottom w:val="0"/>
                  <w:divBdr>
                    <w:top w:val="none" w:sz="0" w:space="0" w:color="auto"/>
                    <w:left w:val="none" w:sz="0" w:space="0" w:color="auto"/>
                    <w:bottom w:val="none" w:sz="0" w:space="0" w:color="auto"/>
                    <w:right w:val="none" w:sz="0" w:space="0" w:color="auto"/>
                  </w:divBdr>
                  <w:divsChild>
                    <w:div w:id="1676112706">
                      <w:marLeft w:val="0"/>
                      <w:marRight w:val="0"/>
                      <w:marTop w:val="0"/>
                      <w:marBottom w:val="300"/>
                      <w:divBdr>
                        <w:top w:val="none" w:sz="0" w:space="0" w:color="auto"/>
                        <w:left w:val="none" w:sz="0" w:space="0" w:color="auto"/>
                        <w:bottom w:val="none" w:sz="0" w:space="0" w:color="auto"/>
                        <w:right w:val="none" w:sz="0" w:space="0" w:color="auto"/>
                      </w:divBdr>
                      <w:divsChild>
                        <w:div w:id="20552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252046">
      <w:bodyDiv w:val="1"/>
      <w:marLeft w:val="0"/>
      <w:marRight w:val="0"/>
      <w:marTop w:val="0"/>
      <w:marBottom w:val="0"/>
      <w:divBdr>
        <w:top w:val="none" w:sz="0" w:space="0" w:color="auto"/>
        <w:left w:val="none" w:sz="0" w:space="0" w:color="auto"/>
        <w:bottom w:val="none" w:sz="0" w:space="0" w:color="auto"/>
        <w:right w:val="none" w:sz="0" w:space="0" w:color="auto"/>
      </w:divBdr>
      <w:divsChild>
        <w:div w:id="175972266">
          <w:marLeft w:val="0"/>
          <w:marRight w:val="0"/>
          <w:marTop w:val="0"/>
          <w:marBottom w:val="0"/>
          <w:divBdr>
            <w:top w:val="single" w:sz="2" w:space="0" w:color="E5E7EB"/>
            <w:left w:val="single" w:sz="2" w:space="0" w:color="E5E7EB"/>
            <w:bottom w:val="single" w:sz="2" w:space="0" w:color="E5E7EB"/>
            <w:right w:val="single" w:sz="2" w:space="0" w:color="E5E7EB"/>
          </w:divBdr>
        </w:div>
        <w:div w:id="45878793">
          <w:marLeft w:val="0"/>
          <w:marRight w:val="0"/>
          <w:marTop w:val="0"/>
          <w:marBottom w:val="0"/>
          <w:divBdr>
            <w:top w:val="single" w:sz="2" w:space="0" w:color="E0E0E0"/>
            <w:left w:val="single" w:sz="2" w:space="0" w:color="E0E0E0"/>
            <w:bottom w:val="single" w:sz="6" w:space="0" w:color="E0E0E0"/>
            <w:right w:val="single" w:sz="2" w:space="0" w:color="E0E0E0"/>
          </w:divBdr>
          <w:divsChild>
            <w:div w:id="1722241673">
              <w:marLeft w:val="0"/>
              <w:marRight w:val="0"/>
              <w:marTop w:val="0"/>
              <w:marBottom w:val="0"/>
              <w:divBdr>
                <w:top w:val="single" w:sz="2" w:space="0" w:color="E5E7EB"/>
                <w:left w:val="single" w:sz="2" w:space="0" w:color="E5E7EB"/>
                <w:bottom w:val="single" w:sz="2" w:space="0" w:color="E5E7EB"/>
                <w:right w:val="single" w:sz="2" w:space="0" w:color="E5E7EB"/>
              </w:divBdr>
              <w:divsChild>
                <w:div w:id="774792315">
                  <w:marLeft w:val="0"/>
                  <w:marRight w:val="0"/>
                  <w:marTop w:val="0"/>
                  <w:marBottom w:val="0"/>
                  <w:divBdr>
                    <w:top w:val="single" w:sz="2" w:space="0" w:color="E5E7EB"/>
                    <w:left w:val="single" w:sz="2" w:space="0" w:color="E5E7EB"/>
                    <w:bottom w:val="single" w:sz="2" w:space="0" w:color="E5E7EB"/>
                    <w:right w:val="single" w:sz="2" w:space="0" w:color="E5E7EB"/>
                  </w:divBdr>
                  <w:divsChild>
                    <w:div w:id="1371033974">
                      <w:marLeft w:val="0"/>
                      <w:marRight w:val="0"/>
                      <w:marTop w:val="0"/>
                      <w:marBottom w:val="0"/>
                      <w:divBdr>
                        <w:top w:val="single" w:sz="2" w:space="0" w:color="E5E7EB"/>
                        <w:left w:val="single" w:sz="2" w:space="0" w:color="E5E7EB"/>
                        <w:bottom w:val="single" w:sz="2" w:space="0" w:color="E5E7EB"/>
                        <w:right w:val="single" w:sz="2" w:space="0" w:color="E5E7EB"/>
                      </w:divBdr>
                      <w:divsChild>
                        <w:div w:id="1010566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42983773">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287204108">
                  <w:marLeft w:val="0"/>
                  <w:marRight w:val="0"/>
                  <w:marTop w:val="0"/>
                  <w:marBottom w:val="0"/>
                  <w:divBdr>
                    <w:top w:val="single" w:sz="2" w:space="0" w:color="E5E7EB"/>
                    <w:left w:val="single" w:sz="2" w:space="0" w:color="E5E7EB"/>
                    <w:bottom w:val="single" w:sz="2" w:space="0" w:color="E5E7EB"/>
                    <w:right w:val="single" w:sz="2" w:space="0" w:color="E5E7EB"/>
                  </w:divBdr>
                  <w:divsChild>
                    <w:div w:id="1142770066">
                      <w:marLeft w:val="0"/>
                      <w:marRight w:val="0"/>
                      <w:marTop w:val="0"/>
                      <w:marBottom w:val="0"/>
                      <w:divBdr>
                        <w:top w:val="single" w:sz="2" w:space="0" w:color="E5E7EB"/>
                        <w:left w:val="single" w:sz="2" w:space="0" w:color="E5E7EB"/>
                        <w:bottom w:val="single" w:sz="2" w:space="0" w:color="E5E7EB"/>
                        <w:right w:val="single" w:sz="2" w:space="0" w:color="E5E7EB"/>
                      </w:divBdr>
                      <w:divsChild>
                        <w:div w:id="1646155327">
                          <w:marLeft w:val="0"/>
                          <w:marRight w:val="0"/>
                          <w:marTop w:val="0"/>
                          <w:marBottom w:val="0"/>
                          <w:divBdr>
                            <w:top w:val="single" w:sz="2" w:space="0" w:color="E5E7EB"/>
                            <w:left w:val="single" w:sz="2" w:space="0" w:color="E5E7EB"/>
                            <w:bottom w:val="single" w:sz="2" w:space="0" w:color="E5E7EB"/>
                            <w:right w:val="single" w:sz="2" w:space="0" w:color="E5E7EB"/>
                          </w:divBdr>
                          <w:divsChild>
                            <w:div w:id="847214146">
                              <w:marLeft w:val="0"/>
                              <w:marRight w:val="0"/>
                              <w:marTop w:val="0"/>
                              <w:marBottom w:val="0"/>
                              <w:divBdr>
                                <w:top w:val="single" w:sz="2" w:space="0" w:color="E5E7EB"/>
                                <w:left w:val="single" w:sz="2" w:space="0" w:color="E5E7EB"/>
                                <w:bottom w:val="single" w:sz="2" w:space="0" w:color="E5E7EB"/>
                                <w:right w:val="single" w:sz="2" w:space="0" w:color="E5E7EB"/>
                              </w:divBdr>
                              <w:divsChild>
                                <w:div w:id="1942956304">
                                  <w:marLeft w:val="0"/>
                                  <w:marRight w:val="0"/>
                                  <w:marTop w:val="0"/>
                                  <w:marBottom w:val="0"/>
                                  <w:divBdr>
                                    <w:top w:val="single" w:sz="2" w:space="0" w:color="E5E7EB"/>
                                    <w:left w:val="single" w:sz="2" w:space="0" w:color="E5E7EB"/>
                                    <w:bottom w:val="single" w:sz="2" w:space="0" w:color="E5E7EB"/>
                                    <w:right w:val="single" w:sz="2" w:space="0" w:color="E5E7EB"/>
                                  </w:divBdr>
                                </w:div>
                                <w:div w:id="15013132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6704450">
          <w:marLeft w:val="0"/>
          <w:marRight w:val="0"/>
          <w:marTop w:val="0"/>
          <w:marBottom w:val="0"/>
          <w:divBdr>
            <w:top w:val="single" w:sz="2" w:space="0" w:color="E5E7EB"/>
            <w:left w:val="single" w:sz="2" w:space="0" w:color="E5E7EB"/>
            <w:bottom w:val="single" w:sz="2" w:space="0" w:color="E5E7EB"/>
            <w:right w:val="single" w:sz="2" w:space="0" w:color="E5E7EB"/>
          </w:divBdr>
          <w:divsChild>
            <w:div w:id="56635731">
              <w:marLeft w:val="0"/>
              <w:marRight w:val="0"/>
              <w:marTop w:val="0"/>
              <w:marBottom w:val="0"/>
              <w:divBdr>
                <w:top w:val="single" w:sz="2" w:space="0" w:color="E5E7EB"/>
                <w:left w:val="single" w:sz="2" w:space="0" w:color="E5E7EB"/>
                <w:bottom w:val="single" w:sz="2" w:space="0" w:color="E5E7EB"/>
                <w:right w:val="single" w:sz="2" w:space="0" w:color="E5E7EB"/>
              </w:divBdr>
              <w:divsChild>
                <w:div w:id="128714484">
                  <w:marLeft w:val="0"/>
                  <w:marRight w:val="0"/>
                  <w:marTop w:val="0"/>
                  <w:marBottom w:val="0"/>
                  <w:divBdr>
                    <w:top w:val="single" w:sz="2" w:space="0" w:color="E5E7EB"/>
                    <w:left w:val="single" w:sz="2" w:space="0" w:color="E5E7EB"/>
                    <w:bottom w:val="single" w:sz="2" w:space="0" w:color="E5E7EB"/>
                    <w:right w:val="single" w:sz="2" w:space="0" w:color="E5E7EB"/>
                  </w:divBdr>
                  <w:divsChild>
                    <w:div w:id="1891569678">
                      <w:marLeft w:val="0"/>
                      <w:marRight w:val="0"/>
                      <w:marTop w:val="0"/>
                      <w:marBottom w:val="0"/>
                      <w:divBdr>
                        <w:top w:val="single" w:sz="2" w:space="0" w:color="E5E7EB"/>
                        <w:left w:val="single" w:sz="2" w:space="0" w:color="E5E7EB"/>
                        <w:bottom w:val="single" w:sz="2" w:space="0" w:color="E5E7EB"/>
                        <w:right w:val="single" w:sz="2" w:space="0" w:color="E5E7EB"/>
                      </w:divBdr>
                    </w:div>
                    <w:div w:id="543606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6669782">
                  <w:marLeft w:val="0"/>
                  <w:marRight w:val="0"/>
                  <w:marTop w:val="0"/>
                  <w:marBottom w:val="0"/>
                  <w:divBdr>
                    <w:top w:val="single" w:sz="2" w:space="0" w:color="E5E7EB"/>
                    <w:left w:val="single" w:sz="2" w:space="0" w:color="E5E7EB"/>
                    <w:bottom w:val="single" w:sz="2" w:space="0" w:color="E5E7EB"/>
                    <w:right w:val="single" w:sz="2" w:space="0" w:color="E5E7EB"/>
                  </w:divBdr>
                  <w:divsChild>
                    <w:div w:id="1715227042">
                      <w:marLeft w:val="0"/>
                      <w:marRight w:val="0"/>
                      <w:marTop w:val="0"/>
                      <w:marBottom w:val="0"/>
                      <w:divBdr>
                        <w:top w:val="single" w:sz="2" w:space="0" w:color="E5E7EB"/>
                        <w:left w:val="single" w:sz="2" w:space="0" w:color="E5E7EB"/>
                        <w:bottom w:val="single" w:sz="2" w:space="0" w:color="E5E7EB"/>
                        <w:right w:val="single" w:sz="2" w:space="0" w:color="E5E7EB"/>
                      </w:divBdr>
                      <w:divsChild>
                        <w:div w:id="2119565498">
                          <w:marLeft w:val="0"/>
                          <w:marRight w:val="0"/>
                          <w:marTop w:val="0"/>
                          <w:marBottom w:val="0"/>
                          <w:divBdr>
                            <w:top w:val="single" w:sz="2" w:space="0" w:color="E5E7EB"/>
                            <w:left w:val="single" w:sz="2" w:space="0" w:color="E5E7EB"/>
                            <w:bottom w:val="single" w:sz="2" w:space="0" w:color="E5E7EB"/>
                            <w:right w:val="single" w:sz="2" w:space="0" w:color="E5E7EB"/>
                          </w:divBdr>
                          <w:divsChild>
                            <w:div w:id="1202790742">
                              <w:marLeft w:val="0"/>
                              <w:marRight w:val="0"/>
                              <w:marTop w:val="0"/>
                              <w:marBottom w:val="0"/>
                              <w:divBdr>
                                <w:top w:val="single" w:sz="2" w:space="0" w:color="E5E7EB"/>
                                <w:left w:val="single" w:sz="2" w:space="0" w:color="E5E7EB"/>
                                <w:bottom w:val="single" w:sz="2" w:space="0" w:color="E5E7EB"/>
                                <w:right w:val="single" w:sz="2" w:space="0" w:color="E5E7EB"/>
                              </w:divBdr>
                              <w:divsChild>
                                <w:div w:id="1108162576">
                                  <w:marLeft w:val="0"/>
                                  <w:marRight w:val="0"/>
                                  <w:marTop w:val="0"/>
                                  <w:marBottom w:val="0"/>
                                  <w:divBdr>
                                    <w:top w:val="none" w:sz="0" w:space="0" w:color="auto"/>
                                    <w:left w:val="none" w:sz="0" w:space="0" w:color="auto"/>
                                    <w:bottom w:val="none" w:sz="0" w:space="0" w:color="auto"/>
                                    <w:right w:val="none" w:sz="0" w:space="0" w:color="auto"/>
                                  </w:divBdr>
                                  <w:divsChild>
                                    <w:div w:id="1546913027">
                                      <w:marLeft w:val="0"/>
                                      <w:marRight w:val="0"/>
                                      <w:marTop w:val="0"/>
                                      <w:marBottom w:val="0"/>
                                      <w:divBdr>
                                        <w:top w:val="none" w:sz="0" w:space="0" w:color="auto"/>
                                        <w:left w:val="none" w:sz="0" w:space="0" w:color="auto"/>
                                        <w:bottom w:val="none" w:sz="0" w:space="0" w:color="auto"/>
                                        <w:right w:val="none" w:sz="0" w:space="0" w:color="auto"/>
                                      </w:divBdr>
                                      <w:divsChild>
                                        <w:div w:id="1716545999">
                                          <w:marLeft w:val="0"/>
                                          <w:marRight w:val="0"/>
                                          <w:marTop w:val="0"/>
                                          <w:marBottom w:val="0"/>
                                          <w:divBdr>
                                            <w:top w:val="none" w:sz="0" w:space="0" w:color="auto"/>
                                            <w:left w:val="none" w:sz="0" w:space="0" w:color="auto"/>
                                            <w:bottom w:val="none" w:sz="0" w:space="0" w:color="auto"/>
                                            <w:right w:val="none" w:sz="0" w:space="0" w:color="auto"/>
                                          </w:divBdr>
                                          <w:divsChild>
                                            <w:div w:id="158421736">
                                              <w:marLeft w:val="0"/>
                                              <w:marRight w:val="0"/>
                                              <w:marTop w:val="0"/>
                                              <w:marBottom w:val="0"/>
                                              <w:divBdr>
                                                <w:top w:val="none" w:sz="0" w:space="0" w:color="auto"/>
                                                <w:left w:val="none" w:sz="0" w:space="0" w:color="auto"/>
                                                <w:bottom w:val="none" w:sz="0" w:space="0" w:color="auto"/>
                                                <w:right w:val="none" w:sz="0" w:space="0" w:color="auto"/>
                                              </w:divBdr>
                                              <w:divsChild>
                                                <w:div w:id="760490094">
                                                  <w:marLeft w:val="0"/>
                                                  <w:marRight w:val="0"/>
                                                  <w:marTop w:val="0"/>
                                                  <w:marBottom w:val="0"/>
                                                  <w:divBdr>
                                                    <w:top w:val="none" w:sz="0" w:space="0" w:color="auto"/>
                                                    <w:left w:val="none" w:sz="0" w:space="0" w:color="auto"/>
                                                    <w:bottom w:val="none" w:sz="0" w:space="0" w:color="auto"/>
                                                    <w:right w:val="none" w:sz="0" w:space="0" w:color="auto"/>
                                                  </w:divBdr>
                                                  <w:divsChild>
                                                    <w:div w:id="965161845">
                                                      <w:marLeft w:val="0"/>
                                                      <w:marRight w:val="0"/>
                                                      <w:marTop w:val="100"/>
                                                      <w:marBottom w:val="100"/>
                                                      <w:divBdr>
                                                        <w:top w:val="none" w:sz="0" w:space="0" w:color="auto"/>
                                                        <w:left w:val="none" w:sz="0" w:space="0" w:color="auto"/>
                                                        <w:bottom w:val="none" w:sz="0" w:space="0" w:color="auto"/>
                                                        <w:right w:val="none" w:sz="0" w:space="0" w:color="auto"/>
                                                      </w:divBdr>
                                                      <w:divsChild>
                                                        <w:div w:id="190844491">
                                                          <w:marLeft w:val="0"/>
                                                          <w:marRight w:val="0"/>
                                                          <w:marTop w:val="0"/>
                                                          <w:marBottom w:val="0"/>
                                                          <w:divBdr>
                                                            <w:top w:val="none" w:sz="0" w:space="0" w:color="auto"/>
                                                            <w:left w:val="none" w:sz="0" w:space="0" w:color="auto"/>
                                                            <w:bottom w:val="none" w:sz="0" w:space="0" w:color="auto"/>
                                                            <w:right w:val="none" w:sz="0" w:space="0" w:color="auto"/>
                                                          </w:divBdr>
                                                          <w:divsChild>
                                                            <w:div w:id="1402680612">
                                                              <w:marLeft w:val="0"/>
                                                              <w:marRight w:val="0"/>
                                                              <w:marTop w:val="0"/>
                                                              <w:marBottom w:val="0"/>
                                                              <w:divBdr>
                                                                <w:top w:val="none" w:sz="0" w:space="0" w:color="auto"/>
                                                                <w:left w:val="none" w:sz="0" w:space="0" w:color="auto"/>
                                                                <w:bottom w:val="none" w:sz="0" w:space="0" w:color="auto"/>
                                                                <w:right w:val="none" w:sz="0" w:space="0" w:color="auto"/>
                                                              </w:divBdr>
                                                            </w:div>
                                                            <w:div w:id="1275331217">
                                                              <w:marLeft w:val="0"/>
                                                              <w:marRight w:val="0"/>
                                                              <w:marTop w:val="0"/>
                                                              <w:marBottom w:val="0"/>
                                                              <w:divBdr>
                                                                <w:top w:val="none" w:sz="0" w:space="0" w:color="auto"/>
                                                                <w:left w:val="none" w:sz="0" w:space="0" w:color="auto"/>
                                                                <w:bottom w:val="none" w:sz="0" w:space="0" w:color="auto"/>
                                                                <w:right w:val="none" w:sz="0" w:space="0" w:color="auto"/>
                                                              </w:divBdr>
                                                            </w:div>
                                                          </w:divsChild>
                                                        </w:div>
                                                        <w:div w:id="1605990296">
                                                          <w:marLeft w:val="0"/>
                                                          <w:marRight w:val="0"/>
                                                          <w:marTop w:val="0"/>
                                                          <w:marBottom w:val="0"/>
                                                          <w:divBdr>
                                                            <w:top w:val="none" w:sz="0" w:space="0" w:color="auto"/>
                                                            <w:left w:val="none" w:sz="0" w:space="0" w:color="auto"/>
                                                            <w:bottom w:val="none" w:sz="0" w:space="0" w:color="auto"/>
                                                            <w:right w:val="none" w:sz="0" w:space="0" w:color="auto"/>
                                                          </w:divBdr>
                                                          <w:divsChild>
                                                            <w:div w:id="421529162">
                                                              <w:marLeft w:val="0"/>
                                                              <w:marRight w:val="0"/>
                                                              <w:marTop w:val="0"/>
                                                              <w:marBottom w:val="0"/>
                                                              <w:divBdr>
                                                                <w:top w:val="none" w:sz="0" w:space="0" w:color="auto"/>
                                                                <w:left w:val="none" w:sz="0" w:space="0" w:color="auto"/>
                                                                <w:bottom w:val="none" w:sz="0" w:space="0" w:color="auto"/>
                                                                <w:right w:val="none" w:sz="0" w:space="0" w:color="auto"/>
                                                              </w:divBdr>
                                                              <w:divsChild>
                                                                <w:div w:id="377820888">
                                                                  <w:marLeft w:val="38"/>
                                                                  <w:marRight w:val="0"/>
                                                                  <w:marTop w:val="0"/>
                                                                  <w:marBottom w:val="0"/>
                                                                  <w:divBdr>
                                                                    <w:top w:val="none" w:sz="0" w:space="0" w:color="auto"/>
                                                                    <w:left w:val="none" w:sz="0" w:space="0" w:color="auto"/>
                                                                    <w:bottom w:val="none" w:sz="0" w:space="0" w:color="auto"/>
                                                                    <w:right w:val="none" w:sz="0" w:space="0" w:color="auto"/>
                                                                  </w:divBdr>
                                                                  <w:divsChild>
                                                                    <w:div w:id="1345474763">
                                                                      <w:marLeft w:val="0"/>
                                                                      <w:marRight w:val="195"/>
                                                                      <w:marTop w:val="0"/>
                                                                      <w:marBottom w:val="0"/>
                                                                      <w:divBdr>
                                                                        <w:top w:val="none" w:sz="0" w:space="0" w:color="auto"/>
                                                                        <w:left w:val="none" w:sz="0" w:space="0" w:color="auto"/>
                                                                        <w:bottom w:val="none" w:sz="0" w:space="0" w:color="auto"/>
                                                                        <w:right w:val="none" w:sz="0" w:space="0" w:color="auto"/>
                                                                      </w:divBdr>
                                                                    </w:div>
                                                                  </w:divsChild>
                                                                </w:div>
                                                                <w:div w:id="1900432347">
                                                                  <w:marLeft w:val="38"/>
                                                                  <w:marRight w:val="0"/>
                                                                  <w:marTop w:val="0"/>
                                                                  <w:marBottom w:val="0"/>
                                                                  <w:divBdr>
                                                                    <w:top w:val="none" w:sz="0" w:space="0" w:color="auto"/>
                                                                    <w:left w:val="none" w:sz="0" w:space="0" w:color="auto"/>
                                                                    <w:bottom w:val="none" w:sz="0" w:space="0" w:color="auto"/>
                                                                    <w:right w:val="none" w:sz="0" w:space="0" w:color="auto"/>
                                                                  </w:divBdr>
                                                                </w:div>
                                                                <w:div w:id="653027624">
                                                                  <w:marLeft w:val="38"/>
                                                                  <w:marRight w:val="0"/>
                                                                  <w:marTop w:val="0"/>
                                                                  <w:marBottom w:val="0"/>
                                                                  <w:divBdr>
                                                                    <w:top w:val="none" w:sz="0" w:space="0" w:color="auto"/>
                                                                    <w:left w:val="none" w:sz="0" w:space="0" w:color="auto"/>
                                                                    <w:bottom w:val="none" w:sz="0" w:space="0" w:color="auto"/>
                                                                    <w:right w:val="none" w:sz="0" w:space="0" w:color="auto"/>
                                                                  </w:divBdr>
                                                                </w:div>
                                                                <w:div w:id="105693071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023096">
                                              <w:marLeft w:val="0"/>
                                              <w:marRight w:val="0"/>
                                              <w:marTop w:val="0"/>
                                              <w:marBottom w:val="0"/>
                                              <w:divBdr>
                                                <w:top w:val="none" w:sz="0" w:space="0" w:color="auto"/>
                                                <w:left w:val="none" w:sz="0" w:space="0" w:color="auto"/>
                                                <w:bottom w:val="none" w:sz="0" w:space="0" w:color="auto"/>
                                                <w:right w:val="none" w:sz="0" w:space="0" w:color="auto"/>
                                              </w:divBdr>
                                              <w:divsChild>
                                                <w:div w:id="1014652355">
                                                  <w:marLeft w:val="0"/>
                                                  <w:marRight w:val="0"/>
                                                  <w:marTop w:val="0"/>
                                                  <w:marBottom w:val="0"/>
                                                  <w:divBdr>
                                                    <w:top w:val="none" w:sz="0" w:space="0" w:color="auto"/>
                                                    <w:left w:val="none" w:sz="0" w:space="0" w:color="auto"/>
                                                    <w:bottom w:val="none" w:sz="0" w:space="0" w:color="auto"/>
                                                    <w:right w:val="none" w:sz="0" w:space="0" w:color="auto"/>
                                                  </w:divBdr>
                                                  <w:divsChild>
                                                    <w:div w:id="540821580">
                                                      <w:marLeft w:val="0"/>
                                                      <w:marRight w:val="0"/>
                                                      <w:marTop w:val="0"/>
                                                      <w:marBottom w:val="0"/>
                                                      <w:divBdr>
                                                        <w:top w:val="none" w:sz="0" w:space="0" w:color="auto"/>
                                                        <w:left w:val="none" w:sz="0" w:space="0" w:color="auto"/>
                                                        <w:bottom w:val="none" w:sz="0" w:space="0" w:color="auto"/>
                                                        <w:right w:val="none" w:sz="0" w:space="0" w:color="auto"/>
                                                      </w:divBdr>
                                                    </w:div>
                                                    <w:div w:id="5751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431304">
                  <w:marLeft w:val="0"/>
                  <w:marRight w:val="0"/>
                  <w:marTop w:val="0"/>
                  <w:marBottom w:val="0"/>
                  <w:divBdr>
                    <w:top w:val="single" w:sz="2" w:space="0" w:color="E5E7EB"/>
                    <w:left w:val="single" w:sz="2" w:space="0" w:color="E5E7EB"/>
                    <w:bottom w:val="single" w:sz="2" w:space="0" w:color="E5E7EB"/>
                    <w:right w:val="single" w:sz="2" w:space="0" w:color="E5E7EB"/>
                  </w:divBdr>
                  <w:divsChild>
                    <w:div w:id="385758405">
                      <w:marLeft w:val="0"/>
                      <w:marRight w:val="0"/>
                      <w:marTop w:val="0"/>
                      <w:marBottom w:val="0"/>
                      <w:divBdr>
                        <w:top w:val="single" w:sz="2" w:space="0" w:color="E5E7EB"/>
                        <w:left w:val="single" w:sz="2" w:space="0" w:color="E5E7EB"/>
                        <w:bottom w:val="single" w:sz="2" w:space="0" w:color="E5E7EB"/>
                        <w:right w:val="single" w:sz="2" w:space="0" w:color="E5E7EB"/>
                      </w:divBdr>
                      <w:divsChild>
                        <w:div w:id="2008627935">
                          <w:marLeft w:val="0"/>
                          <w:marRight w:val="0"/>
                          <w:marTop w:val="0"/>
                          <w:marBottom w:val="0"/>
                          <w:divBdr>
                            <w:top w:val="single" w:sz="2" w:space="0" w:color="E5E7EB"/>
                            <w:left w:val="single" w:sz="2" w:space="0" w:color="E5E7EB"/>
                            <w:bottom w:val="single" w:sz="2" w:space="0" w:color="E5E7EB"/>
                            <w:right w:val="single" w:sz="2" w:space="0" w:color="E5E7EB"/>
                          </w:divBdr>
                          <w:divsChild>
                            <w:div w:id="1895122274">
                              <w:marLeft w:val="0"/>
                              <w:marRight w:val="0"/>
                              <w:marTop w:val="0"/>
                              <w:marBottom w:val="0"/>
                              <w:divBdr>
                                <w:top w:val="single" w:sz="2" w:space="0" w:color="E5E7EB"/>
                                <w:left w:val="single" w:sz="2" w:space="0" w:color="E5E7EB"/>
                                <w:bottom w:val="single" w:sz="2" w:space="0" w:color="E5E7EB"/>
                                <w:right w:val="single" w:sz="2" w:space="0" w:color="E5E7EB"/>
                              </w:divBdr>
                            </w:div>
                            <w:div w:id="1411999793">
                              <w:marLeft w:val="0"/>
                              <w:marRight w:val="0"/>
                              <w:marTop w:val="0"/>
                              <w:marBottom w:val="0"/>
                              <w:divBdr>
                                <w:top w:val="single" w:sz="2" w:space="0" w:color="E5E7EB"/>
                                <w:left w:val="single" w:sz="2" w:space="0" w:color="E5E7EB"/>
                                <w:bottom w:val="single" w:sz="2" w:space="0" w:color="E5E7EB"/>
                                <w:right w:val="single" w:sz="2" w:space="0" w:color="E5E7EB"/>
                              </w:divBdr>
                            </w:div>
                            <w:div w:id="1650935064">
                              <w:marLeft w:val="0"/>
                              <w:marRight w:val="0"/>
                              <w:marTop w:val="0"/>
                              <w:marBottom w:val="0"/>
                              <w:divBdr>
                                <w:top w:val="single" w:sz="2" w:space="0" w:color="E5E7EB"/>
                                <w:left w:val="single" w:sz="2" w:space="0" w:color="E5E7EB"/>
                                <w:bottom w:val="single" w:sz="2" w:space="0" w:color="E5E7EB"/>
                                <w:right w:val="single" w:sz="2" w:space="0" w:color="E5E7EB"/>
                              </w:divBdr>
                              <w:divsChild>
                                <w:div w:id="185288746">
                                  <w:marLeft w:val="0"/>
                                  <w:marRight w:val="0"/>
                                  <w:marTop w:val="0"/>
                                  <w:marBottom w:val="0"/>
                                  <w:divBdr>
                                    <w:top w:val="single" w:sz="2" w:space="0" w:color="E5E7EB"/>
                                    <w:left w:val="single" w:sz="2" w:space="0" w:color="E5E7EB"/>
                                    <w:bottom w:val="single" w:sz="2" w:space="0" w:color="E5E7EB"/>
                                    <w:right w:val="single" w:sz="2" w:space="0" w:color="E5E7EB"/>
                                  </w:divBdr>
                                  <w:divsChild>
                                    <w:div w:id="11103205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0911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2898388">
                              <w:marLeft w:val="0"/>
                              <w:marRight w:val="0"/>
                              <w:marTop w:val="0"/>
                              <w:marBottom w:val="0"/>
                              <w:divBdr>
                                <w:top w:val="single" w:sz="2" w:space="0" w:color="E5E7EB"/>
                                <w:left w:val="single" w:sz="2" w:space="0" w:color="E5E7EB"/>
                                <w:bottom w:val="single" w:sz="2" w:space="0" w:color="E5E7EB"/>
                                <w:right w:val="single" w:sz="2" w:space="0" w:color="E5E7EB"/>
                              </w:divBdr>
                            </w:div>
                            <w:div w:id="1021514726">
                              <w:marLeft w:val="0"/>
                              <w:marRight w:val="0"/>
                              <w:marTop w:val="0"/>
                              <w:marBottom w:val="0"/>
                              <w:divBdr>
                                <w:top w:val="single" w:sz="2" w:space="0" w:color="E5E7EB"/>
                                <w:left w:val="single" w:sz="2" w:space="0" w:color="E5E7EB"/>
                                <w:bottom w:val="single" w:sz="2" w:space="0" w:color="E5E7EB"/>
                                <w:right w:val="single" w:sz="2" w:space="0" w:color="E5E7EB"/>
                              </w:divBdr>
                            </w:div>
                            <w:div w:id="1836147747">
                              <w:marLeft w:val="0"/>
                              <w:marRight w:val="0"/>
                              <w:marTop w:val="0"/>
                              <w:marBottom w:val="0"/>
                              <w:divBdr>
                                <w:top w:val="single" w:sz="2" w:space="0" w:color="E5E7EB"/>
                                <w:left w:val="single" w:sz="2" w:space="0" w:color="E5E7EB"/>
                                <w:bottom w:val="single" w:sz="2" w:space="0" w:color="E5E7EB"/>
                                <w:right w:val="single" w:sz="2" w:space="0" w:color="E5E7EB"/>
                              </w:divBdr>
                            </w:div>
                            <w:div w:id="1048534654">
                              <w:marLeft w:val="0"/>
                              <w:marRight w:val="0"/>
                              <w:marTop w:val="0"/>
                              <w:marBottom w:val="0"/>
                              <w:divBdr>
                                <w:top w:val="single" w:sz="2" w:space="0" w:color="E5E7EB"/>
                                <w:left w:val="single" w:sz="2" w:space="0" w:color="E5E7EB"/>
                                <w:bottom w:val="single" w:sz="2" w:space="0" w:color="E5E7EB"/>
                                <w:right w:val="single" w:sz="2" w:space="0" w:color="E5E7EB"/>
                              </w:divBdr>
                            </w:div>
                            <w:div w:id="762267989">
                              <w:marLeft w:val="0"/>
                              <w:marRight w:val="0"/>
                              <w:marTop w:val="0"/>
                              <w:marBottom w:val="0"/>
                              <w:divBdr>
                                <w:top w:val="single" w:sz="2" w:space="0" w:color="E5E7EB"/>
                                <w:left w:val="single" w:sz="2" w:space="0" w:color="E5E7EB"/>
                                <w:bottom w:val="single" w:sz="2" w:space="0" w:color="E5E7EB"/>
                                <w:right w:val="single" w:sz="2" w:space="0" w:color="E5E7EB"/>
                              </w:divBdr>
                            </w:div>
                            <w:div w:id="14091133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4471205">
      <w:bodyDiv w:val="1"/>
      <w:marLeft w:val="0"/>
      <w:marRight w:val="0"/>
      <w:marTop w:val="0"/>
      <w:marBottom w:val="0"/>
      <w:divBdr>
        <w:top w:val="none" w:sz="0" w:space="0" w:color="auto"/>
        <w:left w:val="none" w:sz="0" w:space="0" w:color="auto"/>
        <w:bottom w:val="none" w:sz="0" w:space="0" w:color="auto"/>
        <w:right w:val="none" w:sz="0" w:space="0" w:color="auto"/>
      </w:divBdr>
      <w:divsChild>
        <w:div w:id="2099473786">
          <w:marLeft w:val="0"/>
          <w:marRight w:val="0"/>
          <w:marTop w:val="0"/>
          <w:marBottom w:val="0"/>
          <w:divBdr>
            <w:top w:val="none" w:sz="0" w:space="0" w:color="auto"/>
            <w:left w:val="none" w:sz="0" w:space="0" w:color="auto"/>
            <w:bottom w:val="none" w:sz="0" w:space="0" w:color="auto"/>
            <w:right w:val="none" w:sz="0" w:space="0" w:color="auto"/>
          </w:divBdr>
        </w:div>
        <w:div w:id="392312973">
          <w:marLeft w:val="0"/>
          <w:marRight w:val="0"/>
          <w:marTop w:val="0"/>
          <w:marBottom w:val="0"/>
          <w:divBdr>
            <w:top w:val="none" w:sz="0" w:space="0" w:color="auto"/>
            <w:left w:val="none" w:sz="0" w:space="0" w:color="auto"/>
            <w:bottom w:val="none" w:sz="0" w:space="0" w:color="auto"/>
            <w:right w:val="none" w:sz="0" w:space="0" w:color="auto"/>
          </w:divBdr>
          <w:divsChild>
            <w:div w:id="126052210">
              <w:marLeft w:val="0"/>
              <w:marRight w:val="0"/>
              <w:marTop w:val="0"/>
              <w:marBottom w:val="0"/>
              <w:divBdr>
                <w:top w:val="none" w:sz="0" w:space="0" w:color="auto"/>
                <w:left w:val="none" w:sz="0" w:space="0" w:color="auto"/>
                <w:bottom w:val="none" w:sz="0" w:space="0" w:color="auto"/>
                <w:right w:val="none" w:sz="0" w:space="0" w:color="auto"/>
              </w:divBdr>
            </w:div>
          </w:divsChild>
        </w:div>
        <w:div w:id="721830635">
          <w:marLeft w:val="0"/>
          <w:marRight w:val="0"/>
          <w:marTop w:val="360"/>
          <w:marBottom w:val="0"/>
          <w:divBdr>
            <w:top w:val="none" w:sz="0" w:space="0" w:color="auto"/>
            <w:left w:val="none" w:sz="0" w:space="0" w:color="auto"/>
            <w:bottom w:val="none" w:sz="0" w:space="0" w:color="auto"/>
            <w:right w:val="none" w:sz="0" w:space="0" w:color="auto"/>
          </w:divBdr>
          <w:divsChild>
            <w:div w:id="2131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135079">
      <w:bodyDiv w:val="1"/>
      <w:marLeft w:val="0"/>
      <w:marRight w:val="0"/>
      <w:marTop w:val="0"/>
      <w:marBottom w:val="0"/>
      <w:divBdr>
        <w:top w:val="none" w:sz="0" w:space="0" w:color="auto"/>
        <w:left w:val="none" w:sz="0" w:space="0" w:color="auto"/>
        <w:bottom w:val="none" w:sz="0" w:space="0" w:color="auto"/>
        <w:right w:val="none" w:sz="0" w:space="0" w:color="auto"/>
      </w:divBdr>
      <w:divsChild>
        <w:div w:id="1890142207">
          <w:marLeft w:val="0"/>
          <w:marRight w:val="0"/>
          <w:marTop w:val="0"/>
          <w:marBottom w:val="225"/>
          <w:divBdr>
            <w:top w:val="none" w:sz="0" w:space="0" w:color="auto"/>
            <w:left w:val="none" w:sz="0" w:space="0" w:color="auto"/>
            <w:bottom w:val="none" w:sz="0" w:space="0" w:color="auto"/>
            <w:right w:val="none" w:sz="0" w:space="0" w:color="auto"/>
          </w:divBdr>
        </w:div>
        <w:div w:id="786317839">
          <w:marLeft w:val="0"/>
          <w:marRight w:val="0"/>
          <w:marTop w:val="0"/>
          <w:marBottom w:val="0"/>
          <w:divBdr>
            <w:top w:val="none" w:sz="0" w:space="0" w:color="auto"/>
            <w:left w:val="none" w:sz="0" w:space="0" w:color="auto"/>
            <w:bottom w:val="none" w:sz="0" w:space="0" w:color="auto"/>
            <w:right w:val="none" w:sz="0" w:space="0" w:color="auto"/>
          </w:divBdr>
          <w:divsChild>
            <w:div w:id="1328166493">
              <w:marLeft w:val="0"/>
              <w:marRight w:val="0"/>
              <w:marTop w:val="0"/>
              <w:marBottom w:val="0"/>
              <w:divBdr>
                <w:top w:val="none" w:sz="0" w:space="0" w:color="auto"/>
                <w:left w:val="none" w:sz="0" w:space="0" w:color="auto"/>
                <w:bottom w:val="none" w:sz="0" w:space="0" w:color="auto"/>
                <w:right w:val="none" w:sz="0" w:space="0" w:color="auto"/>
              </w:divBdr>
            </w:div>
            <w:div w:id="903292264">
              <w:marLeft w:val="0"/>
              <w:marRight w:val="0"/>
              <w:marTop w:val="0"/>
              <w:marBottom w:val="0"/>
              <w:divBdr>
                <w:top w:val="none" w:sz="0" w:space="0" w:color="auto"/>
                <w:left w:val="none" w:sz="0" w:space="0" w:color="auto"/>
                <w:bottom w:val="none" w:sz="0" w:space="0" w:color="auto"/>
                <w:right w:val="none" w:sz="0" w:space="0" w:color="auto"/>
              </w:divBdr>
            </w:div>
            <w:div w:id="244803901">
              <w:marLeft w:val="0"/>
              <w:marRight w:val="0"/>
              <w:marTop w:val="0"/>
              <w:marBottom w:val="0"/>
              <w:divBdr>
                <w:top w:val="none" w:sz="0" w:space="0" w:color="auto"/>
                <w:left w:val="none" w:sz="0" w:space="0" w:color="auto"/>
                <w:bottom w:val="none" w:sz="0" w:space="0" w:color="auto"/>
                <w:right w:val="none" w:sz="0" w:space="0" w:color="auto"/>
              </w:divBdr>
            </w:div>
            <w:div w:id="1723746453">
              <w:marLeft w:val="0"/>
              <w:marRight w:val="0"/>
              <w:marTop w:val="0"/>
              <w:marBottom w:val="0"/>
              <w:divBdr>
                <w:top w:val="none" w:sz="0" w:space="0" w:color="auto"/>
                <w:left w:val="none" w:sz="0" w:space="0" w:color="auto"/>
                <w:bottom w:val="none" w:sz="0" w:space="0" w:color="auto"/>
                <w:right w:val="none" w:sz="0" w:space="0" w:color="auto"/>
              </w:divBdr>
            </w:div>
            <w:div w:id="669062593">
              <w:marLeft w:val="0"/>
              <w:marRight w:val="0"/>
              <w:marTop w:val="0"/>
              <w:marBottom w:val="0"/>
              <w:divBdr>
                <w:top w:val="none" w:sz="0" w:space="0" w:color="auto"/>
                <w:left w:val="none" w:sz="0" w:space="0" w:color="auto"/>
                <w:bottom w:val="none" w:sz="0" w:space="0" w:color="auto"/>
                <w:right w:val="none" w:sz="0" w:space="0" w:color="auto"/>
              </w:divBdr>
            </w:div>
            <w:div w:id="4516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82578735">
      <w:bodyDiv w:val="1"/>
      <w:marLeft w:val="0"/>
      <w:marRight w:val="0"/>
      <w:marTop w:val="0"/>
      <w:marBottom w:val="0"/>
      <w:divBdr>
        <w:top w:val="none" w:sz="0" w:space="0" w:color="auto"/>
        <w:left w:val="none" w:sz="0" w:space="0" w:color="auto"/>
        <w:bottom w:val="none" w:sz="0" w:space="0" w:color="auto"/>
        <w:right w:val="none" w:sz="0" w:space="0" w:color="auto"/>
      </w:divBdr>
      <w:divsChild>
        <w:div w:id="924650239">
          <w:marLeft w:val="0"/>
          <w:marRight w:val="0"/>
          <w:marTop w:val="0"/>
          <w:marBottom w:val="0"/>
          <w:divBdr>
            <w:top w:val="none" w:sz="0" w:space="0" w:color="auto"/>
            <w:left w:val="none" w:sz="0" w:space="0" w:color="auto"/>
            <w:bottom w:val="none" w:sz="0" w:space="0" w:color="auto"/>
            <w:right w:val="none" w:sz="0" w:space="0" w:color="auto"/>
          </w:divBdr>
          <w:divsChild>
            <w:div w:id="12267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40763532">
      <w:bodyDiv w:val="1"/>
      <w:marLeft w:val="0"/>
      <w:marRight w:val="0"/>
      <w:marTop w:val="0"/>
      <w:marBottom w:val="0"/>
      <w:divBdr>
        <w:top w:val="none" w:sz="0" w:space="0" w:color="auto"/>
        <w:left w:val="none" w:sz="0" w:space="0" w:color="auto"/>
        <w:bottom w:val="none" w:sz="0" w:space="0" w:color="auto"/>
        <w:right w:val="none" w:sz="0" w:space="0" w:color="auto"/>
      </w:divBdr>
      <w:divsChild>
        <w:div w:id="312107509">
          <w:marLeft w:val="0"/>
          <w:marRight w:val="0"/>
          <w:marTop w:val="0"/>
          <w:marBottom w:val="0"/>
          <w:divBdr>
            <w:top w:val="none" w:sz="0" w:space="0" w:color="auto"/>
            <w:left w:val="none" w:sz="0" w:space="0" w:color="auto"/>
            <w:bottom w:val="none" w:sz="0" w:space="0" w:color="auto"/>
            <w:right w:val="none" w:sz="0" w:space="0" w:color="auto"/>
          </w:divBdr>
        </w:div>
        <w:div w:id="591625513">
          <w:marLeft w:val="0"/>
          <w:marRight w:val="0"/>
          <w:marTop w:val="0"/>
          <w:marBottom w:val="0"/>
          <w:divBdr>
            <w:top w:val="none" w:sz="0" w:space="0" w:color="auto"/>
            <w:left w:val="none" w:sz="0" w:space="0" w:color="auto"/>
            <w:bottom w:val="none" w:sz="0" w:space="0" w:color="auto"/>
            <w:right w:val="none" w:sz="0" w:space="0" w:color="auto"/>
          </w:divBdr>
        </w:div>
        <w:div w:id="929779049">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834375">
      <w:bodyDiv w:val="1"/>
      <w:marLeft w:val="0"/>
      <w:marRight w:val="0"/>
      <w:marTop w:val="0"/>
      <w:marBottom w:val="0"/>
      <w:divBdr>
        <w:top w:val="none" w:sz="0" w:space="0" w:color="auto"/>
        <w:left w:val="none" w:sz="0" w:space="0" w:color="auto"/>
        <w:bottom w:val="none" w:sz="0" w:space="0" w:color="auto"/>
        <w:right w:val="none" w:sz="0" w:space="0" w:color="auto"/>
      </w:divBdr>
      <w:divsChild>
        <w:div w:id="580606076">
          <w:marLeft w:val="0"/>
          <w:marRight w:val="0"/>
          <w:marTop w:val="0"/>
          <w:marBottom w:val="0"/>
          <w:divBdr>
            <w:top w:val="none" w:sz="0" w:space="0" w:color="auto"/>
            <w:left w:val="none" w:sz="0" w:space="0" w:color="auto"/>
            <w:bottom w:val="none" w:sz="0" w:space="0" w:color="auto"/>
            <w:right w:val="none" w:sz="0" w:space="0" w:color="auto"/>
          </w:divBdr>
        </w:div>
        <w:div w:id="1549026889">
          <w:marLeft w:val="0"/>
          <w:marRight w:val="0"/>
          <w:marTop w:val="0"/>
          <w:marBottom w:val="360"/>
          <w:divBdr>
            <w:top w:val="none" w:sz="0" w:space="0" w:color="auto"/>
            <w:left w:val="none" w:sz="0" w:space="0" w:color="auto"/>
            <w:bottom w:val="none" w:sz="0" w:space="0" w:color="auto"/>
            <w:right w:val="none" w:sz="0" w:space="0" w:color="auto"/>
          </w:divBdr>
          <w:divsChild>
            <w:div w:id="70792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31316">
      <w:bodyDiv w:val="1"/>
      <w:marLeft w:val="0"/>
      <w:marRight w:val="0"/>
      <w:marTop w:val="0"/>
      <w:marBottom w:val="0"/>
      <w:divBdr>
        <w:top w:val="none" w:sz="0" w:space="0" w:color="auto"/>
        <w:left w:val="none" w:sz="0" w:space="0" w:color="auto"/>
        <w:bottom w:val="none" w:sz="0" w:space="0" w:color="auto"/>
        <w:right w:val="none" w:sz="0" w:space="0" w:color="auto"/>
      </w:divBdr>
      <w:divsChild>
        <w:div w:id="1469124048">
          <w:marLeft w:val="0"/>
          <w:marRight w:val="0"/>
          <w:marTop w:val="0"/>
          <w:marBottom w:val="0"/>
          <w:divBdr>
            <w:top w:val="none" w:sz="0" w:space="0" w:color="auto"/>
            <w:left w:val="none" w:sz="0" w:space="0" w:color="auto"/>
            <w:bottom w:val="none" w:sz="0" w:space="0" w:color="auto"/>
            <w:right w:val="none" w:sz="0" w:space="0" w:color="auto"/>
          </w:divBdr>
        </w:div>
        <w:div w:id="1215655573">
          <w:marLeft w:val="0"/>
          <w:marRight w:val="0"/>
          <w:marTop w:val="0"/>
          <w:marBottom w:val="0"/>
          <w:divBdr>
            <w:top w:val="none" w:sz="0" w:space="0" w:color="auto"/>
            <w:left w:val="none" w:sz="0" w:space="0" w:color="auto"/>
            <w:bottom w:val="none" w:sz="0" w:space="0" w:color="auto"/>
            <w:right w:val="none" w:sz="0" w:space="0" w:color="auto"/>
          </w:divBdr>
          <w:divsChild>
            <w:div w:id="1951890632">
              <w:marLeft w:val="75"/>
              <w:marRight w:val="75"/>
              <w:marTop w:val="75"/>
              <w:marBottom w:val="75"/>
              <w:divBdr>
                <w:top w:val="single" w:sz="6" w:space="0" w:color="CCCCCC"/>
                <w:left w:val="single" w:sz="6" w:space="0" w:color="CCCCCC"/>
                <w:bottom w:val="single" w:sz="6" w:space="0" w:color="CCCCCC"/>
                <w:right w:val="single" w:sz="6" w:space="0" w:color="CCCCCC"/>
              </w:divBdr>
            </w:div>
            <w:div w:id="606080307">
              <w:marLeft w:val="0"/>
              <w:marRight w:val="0"/>
              <w:marTop w:val="0"/>
              <w:marBottom w:val="0"/>
              <w:divBdr>
                <w:top w:val="none" w:sz="0" w:space="0" w:color="auto"/>
                <w:left w:val="none" w:sz="0" w:space="0" w:color="auto"/>
                <w:bottom w:val="none" w:sz="0" w:space="0" w:color="auto"/>
                <w:right w:val="none" w:sz="0" w:space="0" w:color="auto"/>
              </w:divBdr>
            </w:div>
            <w:div w:id="1977224421">
              <w:marLeft w:val="75"/>
              <w:marRight w:val="75"/>
              <w:marTop w:val="75"/>
              <w:marBottom w:val="75"/>
              <w:divBdr>
                <w:top w:val="single" w:sz="6" w:space="0" w:color="CCCCCC"/>
                <w:left w:val="single" w:sz="6" w:space="0" w:color="CCCCCC"/>
                <w:bottom w:val="single" w:sz="6" w:space="0" w:color="CCCCCC"/>
                <w:right w:val="single" w:sz="6" w:space="0" w:color="CCCCCC"/>
              </w:divBdr>
            </w:div>
            <w:div w:id="953949485">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73087">
      <w:bodyDiv w:val="1"/>
      <w:marLeft w:val="0"/>
      <w:marRight w:val="0"/>
      <w:marTop w:val="0"/>
      <w:marBottom w:val="0"/>
      <w:divBdr>
        <w:top w:val="none" w:sz="0" w:space="0" w:color="auto"/>
        <w:left w:val="none" w:sz="0" w:space="0" w:color="auto"/>
        <w:bottom w:val="none" w:sz="0" w:space="0" w:color="auto"/>
        <w:right w:val="none" w:sz="0" w:space="0" w:color="auto"/>
      </w:divBdr>
      <w:divsChild>
        <w:div w:id="1526168002">
          <w:marLeft w:val="0"/>
          <w:marRight w:val="0"/>
          <w:marTop w:val="0"/>
          <w:marBottom w:val="0"/>
          <w:divBdr>
            <w:top w:val="none" w:sz="0" w:space="0" w:color="auto"/>
            <w:left w:val="none" w:sz="0" w:space="0" w:color="auto"/>
            <w:bottom w:val="none" w:sz="0" w:space="0" w:color="auto"/>
            <w:right w:val="none" w:sz="0" w:space="0" w:color="auto"/>
          </w:divBdr>
          <w:divsChild>
            <w:div w:id="1146974331">
              <w:marLeft w:val="0"/>
              <w:marRight w:val="0"/>
              <w:marTop w:val="0"/>
              <w:marBottom w:val="0"/>
              <w:divBdr>
                <w:top w:val="none" w:sz="0" w:space="0" w:color="auto"/>
                <w:left w:val="none" w:sz="0" w:space="0" w:color="auto"/>
                <w:bottom w:val="none" w:sz="0" w:space="0" w:color="auto"/>
                <w:right w:val="none" w:sz="0" w:space="0" w:color="auto"/>
              </w:divBdr>
              <w:divsChild>
                <w:div w:id="18529674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86457474">
          <w:marLeft w:val="0"/>
          <w:marRight w:val="0"/>
          <w:marTop w:val="0"/>
          <w:marBottom w:val="0"/>
          <w:divBdr>
            <w:top w:val="none" w:sz="0" w:space="0" w:color="auto"/>
            <w:left w:val="none" w:sz="0" w:space="0" w:color="auto"/>
            <w:bottom w:val="none" w:sz="0" w:space="0" w:color="auto"/>
            <w:right w:val="none" w:sz="0" w:space="0" w:color="auto"/>
          </w:divBdr>
        </w:div>
        <w:div w:id="2095589415">
          <w:marLeft w:val="0"/>
          <w:marRight w:val="0"/>
          <w:marTop w:val="0"/>
          <w:marBottom w:val="0"/>
          <w:divBdr>
            <w:top w:val="none" w:sz="0" w:space="0" w:color="auto"/>
            <w:left w:val="none" w:sz="0" w:space="0" w:color="auto"/>
            <w:bottom w:val="none" w:sz="0" w:space="0" w:color="auto"/>
            <w:right w:val="none" w:sz="0" w:space="0" w:color="auto"/>
          </w:divBdr>
          <w:divsChild>
            <w:div w:id="151711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16372530">
      <w:bodyDiv w:val="1"/>
      <w:marLeft w:val="0"/>
      <w:marRight w:val="0"/>
      <w:marTop w:val="0"/>
      <w:marBottom w:val="0"/>
      <w:divBdr>
        <w:top w:val="none" w:sz="0" w:space="0" w:color="auto"/>
        <w:left w:val="none" w:sz="0" w:space="0" w:color="auto"/>
        <w:bottom w:val="none" w:sz="0" w:space="0" w:color="auto"/>
        <w:right w:val="none" w:sz="0" w:space="0" w:color="auto"/>
      </w:divBdr>
      <w:divsChild>
        <w:div w:id="1491213831">
          <w:marLeft w:val="0"/>
          <w:marRight w:val="0"/>
          <w:marTop w:val="0"/>
          <w:marBottom w:val="0"/>
          <w:divBdr>
            <w:top w:val="none" w:sz="0" w:space="0" w:color="auto"/>
            <w:left w:val="none" w:sz="0" w:space="0" w:color="auto"/>
            <w:bottom w:val="none" w:sz="0" w:space="0" w:color="auto"/>
            <w:right w:val="none" w:sz="0" w:space="0" w:color="auto"/>
          </w:divBdr>
        </w:div>
        <w:div w:id="2095122869">
          <w:marLeft w:val="0"/>
          <w:marRight w:val="0"/>
          <w:marTop w:val="0"/>
          <w:marBottom w:val="0"/>
          <w:divBdr>
            <w:top w:val="none" w:sz="0" w:space="0" w:color="auto"/>
            <w:left w:val="none" w:sz="0" w:space="0" w:color="auto"/>
            <w:bottom w:val="none" w:sz="0" w:space="0" w:color="auto"/>
            <w:right w:val="none" w:sz="0" w:space="0" w:color="auto"/>
          </w:divBdr>
          <w:divsChild>
            <w:div w:id="203314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51500">
      <w:bodyDiv w:val="1"/>
      <w:marLeft w:val="0"/>
      <w:marRight w:val="0"/>
      <w:marTop w:val="0"/>
      <w:marBottom w:val="0"/>
      <w:divBdr>
        <w:top w:val="none" w:sz="0" w:space="0" w:color="auto"/>
        <w:left w:val="none" w:sz="0" w:space="0" w:color="auto"/>
        <w:bottom w:val="none" w:sz="0" w:space="0" w:color="auto"/>
        <w:right w:val="none" w:sz="0" w:space="0" w:color="auto"/>
      </w:divBdr>
      <w:divsChild>
        <w:div w:id="139462887">
          <w:marLeft w:val="0"/>
          <w:marRight w:val="0"/>
          <w:marTop w:val="0"/>
          <w:marBottom w:val="225"/>
          <w:divBdr>
            <w:top w:val="none" w:sz="0" w:space="0" w:color="auto"/>
            <w:left w:val="none" w:sz="0" w:space="0" w:color="auto"/>
            <w:bottom w:val="single" w:sz="6" w:space="0" w:color="auto"/>
            <w:right w:val="none" w:sz="0" w:space="0" w:color="auto"/>
          </w:divBdr>
        </w:div>
        <w:div w:id="349768683">
          <w:marLeft w:val="0"/>
          <w:marRight w:val="0"/>
          <w:marTop w:val="0"/>
          <w:marBottom w:val="225"/>
          <w:divBdr>
            <w:top w:val="none" w:sz="0" w:space="0" w:color="auto"/>
            <w:left w:val="none" w:sz="0" w:space="0" w:color="auto"/>
            <w:bottom w:val="none" w:sz="0" w:space="0" w:color="auto"/>
            <w:right w:val="none" w:sz="0" w:space="0" w:color="auto"/>
          </w:divBdr>
        </w:div>
        <w:div w:id="1414351582">
          <w:marLeft w:val="0"/>
          <w:marRight w:val="0"/>
          <w:marTop w:val="0"/>
          <w:marBottom w:val="225"/>
          <w:divBdr>
            <w:top w:val="none" w:sz="0" w:space="0" w:color="auto"/>
            <w:left w:val="none" w:sz="0" w:space="0" w:color="auto"/>
            <w:bottom w:val="none" w:sz="0" w:space="0" w:color="auto"/>
            <w:right w:val="none" w:sz="0" w:space="0" w:color="auto"/>
          </w:divBdr>
        </w:div>
        <w:div w:id="1283459862">
          <w:marLeft w:val="0"/>
          <w:marRight w:val="0"/>
          <w:marTop w:val="0"/>
          <w:marBottom w:val="225"/>
          <w:divBdr>
            <w:top w:val="none" w:sz="0" w:space="0" w:color="auto"/>
            <w:left w:val="none" w:sz="0" w:space="0" w:color="auto"/>
            <w:bottom w:val="none" w:sz="0" w:space="0" w:color="auto"/>
            <w:right w:val="none" w:sz="0" w:space="0" w:color="auto"/>
          </w:divBdr>
        </w:div>
        <w:div w:id="1420518110">
          <w:marLeft w:val="0"/>
          <w:marRight w:val="0"/>
          <w:marTop w:val="0"/>
          <w:marBottom w:val="225"/>
          <w:divBdr>
            <w:top w:val="none" w:sz="0" w:space="0" w:color="auto"/>
            <w:left w:val="none" w:sz="0" w:space="0" w:color="auto"/>
            <w:bottom w:val="none" w:sz="0" w:space="0" w:color="auto"/>
            <w:right w:val="none" w:sz="0" w:space="0" w:color="auto"/>
          </w:divBdr>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2025-10-22T03:33:00Z</dcterms:created>
  <dcterms:modified xsi:type="dcterms:W3CDTF">2025-10-22T03:34:00Z</dcterms:modified>
</cp:coreProperties>
</file>